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142" w:rsidRPr="00E72108" w:rsidRDefault="005B2142">
      <w:pPr>
        <w:widowControl w:val="0"/>
        <w:tabs>
          <w:tab w:val="left" w:pos="0"/>
        </w:tabs>
        <w:jc w:val="center"/>
        <w:rPr>
          <w:rFonts w:ascii="Arial" w:hAnsi="Arial" w:cs="Arial"/>
        </w:rPr>
      </w:pPr>
      <w:bookmarkStart w:id="0" w:name="_GoBack"/>
      <w:bookmarkEnd w:id="0"/>
      <w:r w:rsidRPr="00E72108">
        <w:rPr>
          <w:rFonts w:ascii="Arial" w:hAnsi="Arial" w:cs="Arial"/>
        </w:rPr>
        <w:t>................................................................................................................</w:t>
      </w:r>
    </w:p>
    <w:p w:rsidR="005B2142" w:rsidRPr="00E2345B" w:rsidRDefault="005B2142">
      <w:pPr>
        <w:widowControl w:val="0"/>
        <w:tabs>
          <w:tab w:val="left" w:pos="0"/>
        </w:tabs>
        <w:jc w:val="center"/>
        <w:rPr>
          <w:rFonts w:ascii="Arial" w:hAnsi="Arial" w:cs="Arial"/>
          <w:sz w:val="16"/>
        </w:rPr>
      </w:pPr>
      <w:r w:rsidRPr="00E2345B">
        <w:rPr>
          <w:rFonts w:ascii="Arial" w:hAnsi="Arial" w:cs="Arial"/>
          <w:sz w:val="16"/>
        </w:rPr>
        <w:t>(Vermessungsstelle)</w:t>
      </w:r>
    </w:p>
    <w:p w:rsidR="005B2142" w:rsidRPr="00E2345B" w:rsidRDefault="005B2142">
      <w:pPr>
        <w:widowControl w:val="0"/>
        <w:tabs>
          <w:tab w:val="left" w:pos="0"/>
        </w:tabs>
        <w:jc w:val="both"/>
        <w:rPr>
          <w:rFonts w:ascii="Arial" w:hAnsi="Arial" w:cs="Arial"/>
          <w:sz w:val="16"/>
        </w:rPr>
      </w:pPr>
    </w:p>
    <w:p w:rsidR="005B2142" w:rsidRPr="00E2345B" w:rsidRDefault="005B2142">
      <w:pPr>
        <w:widowControl w:val="0"/>
        <w:tabs>
          <w:tab w:val="left" w:pos="0"/>
        </w:tabs>
        <w:jc w:val="both"/>
        <w:rPr>
          <w:rFonts w:ascii="Arial" w:hAnsi="Arial" w:cs="Arial"/>
          <w:sz w:val="24"/>
        </w:rPr>
      </w:pPr>
      <w:r w:rsidRPr="00E2345B">
        <w:rPr>
          <w:rFonts w:ascii="Arial" w:hAnsi="Arial" w:cs="Arial"/>
          <w:sz w:val="16"/>
        </w:rPr>
        <w:t xml:space="preserve"> (Anschrift des/der Beteiligten)</w:t>
      </w:r>
      <w:r w:rsidRPr="00E2345B">
        <w:rPr>
          <w:rFonts w:ascii="Arial" w:hAnsi="Arial" w:cs="Arial"/>
          <w:sz w:val="16"/>
        </w:rPr>
        <w:tab/>
      </w:r>
      <w:r w:rsidRPr="00E2345B">
        <w:rPr>
          <w:rFonts w:ascii="Arial" w:hAnsi="Arial" w:cs="Arial"/>
          <w:sz w:val="16"/>
        </w:rPr>
        <w:tab/>
      </w:r>
      <w:r w:rsidRPr="00E2345B">
        <w:rPr>
          <w:rFonts w:ascii="Arial" w:hAnsi="Arial" w:cs="Arial"/>
          <w:sz w:val="16"/>
        </w:rPr>
        <w:tab/>
      </w:r>
      <w:r w:rsidRPr="00E2345B">
        <w:rPr>
          <w:rFonts w:ascii="Arial" w:hAnsi="Arial" w:cs="Arial"/>
          <w:sz w:val="16"/>
        </w:rPr>
        <w:tab/>
      </w:r>
      <w:r w:rsidRPr="00E2345B">
        <w:rPr>
          <w:rFonts w:ascii="Arial" w:hAnsi="Arial" w:cs="Arial"/>
          <w:sz w:val="16"/>
        </w:rPr>
        <w:tab/>
        <w:t>(Anschrift der Vermessungsstelle)</w:t>
      </w:r>
    </w:p>
    <w:p w:rsidR="005B2142" w:rsidRPr="00E2345B" w:rsidRDefault="005B2142">
      <w:pPr>
        <w:widowControl w:val="0"/>
        <w:tabs>
          <w:tab w:val="left" w:pos="0"/>
        </w:tabs>
        <w:jc w:val="both"/>
        <w:rPr>
          <w:rFonts w:ascii="Arial" w:hAnsi="Arial" w:cs="Arial"/>
          <w:sz w:val="22"/>
        </w:rPr>
      </w:pPr>
      <w:r w:rsidRPr="00E2345B">
        <w:rPr>
          <w:rFonts w:ascii="Arial" w:hAnsi="Arial" w:cs="Arial"/>
          <w:sz w:val="24"/>
        </w:rPr>
        <w:t xml:space="preserve"> </w:t>
      </w:r>
    </w:p>
    <w:p w:rsidR="005B2142" w:rsidRPr="00E2345B" w:rsidRDefault="005B2142">
      <w:pPr>
        <w:widowControl w:val="0"/>
        <w:tabs>
          <w:tab w:val="left" w:pos="0"/>
        </w:tabs>
        <w:jc w:val="both"/>
        <w:rPr>
          <w:rFonts w:ascii="Arial" w:hAnsi="Arial" w:cs="Arial"/>
          <w:sz w:val="24"/>
        </w:rPr>
      </w:pPr>
      <w:r w:rsidRPr="00E2345B">
        <w:rPr>
          <w:rFonts w:ascii="Arial" w:hAnsi="Arial" w:cs="Arial"/>
          <w:sz w:val="24"/>
        </w:rPr>
        <w:t xml:space="preserve"> </w:t>
      </w:r>
    </w:p>
    <w:p w:rsidR="005B2142" w:rsidRPr="00E2345B" w:rsidRDefault="005B2142">
      <w:pPr>
        <w:widowControl w:val="0"/>
        <w:tabs>
          <w:tab w:val="left" w:pos="0"/>
        </w:tabs>
        <w:jc w:val="both"/>
        <w:rPr>
          <w:rFonts w:ascii="Arial" w:hAnsi="Arial" w:cs="Arial"/>
          <w:sz w:val="24"/>
        </w:rPr>
      </w:pPr>
      <w:r w:rsidRPr="00E2345B">
        <w:rPr>
          <w:rFonts w:ascii="Arial" w:hAnsi="Arial" w:cs="Arial"/>
          <w:sz w:val="24"/>
        </w:rPr>
        <w:t xml:space="preserve"> </w:t>
      </w:r>
    </w:p>
    <w:p w:rsidR="005B2142" w:rsidRPr="00E2345B" w:rsidRDefault="005B2142">
      <w:pPr>
        <w:widowControl w:val="0"/>
        <w:tabs>
          <w:tab w:val="left" w:pos="0"/>
        </w:tabs>
        <w:jc w:val="both"/>
        <w:rPr>
          <w:rFonts w:ascii="Arial" w:hAnsi="Arial" w:cs="Arial"/>
          <w:sz w:val="16"/>
        </w:rPr>
      </w:pPr>
      <w:r w:rsidRPr="00E2345B">
        <w:rPr>
          <w:rFonts w:ascii="Arial" w:hAnsi="Arial" w:cs="Arial"/>
          <w:sz w:val="24"/>
        </w:rPr>
        <w:t xml:space="preserve"> </w:t>
      </w:r>
      <w:r w:rsidRPr="00E2345B">
        <w:rPr>
          <w:rFonts w:ascii="Arial" w:hAnsi="Arial" w:cs="Arial"/>
          <w:sz w:val="24"/>
        </w:rPr>
        <w:tab/>
      </w:r>
      <w:r w:rsidRPr="00E2345B">
        <w:rPr>
          <w:rFonts w:ascii="Arial" w:hAnsi="Arial" w:cs="Arial"/>
          <w:sz w:val="24"/>
        </w:rPr>
        <w:tab/>
      </w:r>
      <w:r w:rsidRPr="00E2345B">
        <w:rPr>
          <w:rFonts w:ascii="Arial" w:hAnsi="Arial" w:cs="Arial"/>
          <w:sz w:val="24"/>
        </w:rPr>
        <w:tab/>
      </w:r>
      <w:r w:rsidRPr="00E2345B">
        <w:rPr>
          <w:rFonts w:ascii="Arial" w:hAnsi="Arial" w:cs="Arial"/>
          <w:sz w:val="24"/>
        </w:rPr>
        <w:tab/>
      </w:r>
      <w:r w:rsidRPr="00E2345B">
        <w:rPr>
          <w:rFonts w:ascii="Arial" w:hAnsi="Arial" w:cs="Arial"/>
          <w:sz w:val="24"/>
        </w:rPr>
        <w:tab/>
      </w:r>
      <w:r w:rsidRPr="00E2345B">
        <w:rPr>
          <w:rFonts w:ascii="Arial" w:hAnsi="Arial" w:cs="Arial"/>
          <w:sz w:val="24"/>
        </w:rPr>
        <w:tab/>
      </w:r>
      <w:r w:rsidRPr="00E2345B">
        <w:rPr>
          <w:rFonts w:ascii="Arial" w:hAnsi="Arial" w:cs="Arial"/>
          <w:sz w:val="24"/>
        </w:rPr>
        <w:tab/>
      </w:r>
      <w:r w:rsidR="00C63CC9">
        <w:rPr>
          <w:rFonts w:ascii="Arial" w:hAnsi="Arial" w:cs="Arial"/>
          <w:sz w:val="24"/>
        </w:rPr>
        <w:tab/>
      </w:r>
      <w:r w:rsidRPr="00E2345B">
        <w:rPr>
          <w:rFonts w:ascii="Arial" w:hAnsi="Arial" w:cs="Arial"/>
          <w:sz w:val="16"/>
        </w:rPr>
        <w:t>Telefon</w:t>
      </w:r>
    </w:p>
    <w:p w:rsidR="005B2142" w:rsidRPr="00E2345B" w:rsidRDefault="005B2142">
      <w:pPr>
        <w:widowControl w:val="0"/>
        <w:tabs>
          <w:tab w:val="left" w:pos="0"/>
        </w:tabs>
        <w:jc w:val="both"/>
        <w:rPr>
          <w:rFonts w:ascii="Arial" w:hAnsi="Arial" w:cs="Arial"/>
          <w:sz w:val="16"/>
        </w:rPr>
      </w:pPr>
      <w:r w:rsidRPr="00E2345B">
        <w:rPr>
          <w:rFonts w:ascii="Arial" w:hAnsi="Arial" w:cs="Arial"/>
          <w:sz w:val="16"/>
        </w:rPr>
        <w:t xml:space="preserve"> </w:t>
      </w:r>
      <w:r w:rsidRPr="00E2345B">
        <w:rPr>
          <w:rFonts w:ascii="Arial" w:hAnsi="Arial" w:cs="Arial"/>
          <w:sz w:val="16"/>
        </w:rPr>
        <w:tab/>
      </w:r>
      <w:r w:rsidRPr="00E2345B">
        <w:rPr>
          <w:rFonts w:ascii="Arial" w:hAnsi="Arial" w:cs="Arial"/>
          <w:sz w:val="16"/>
        </w:rPr>
        <w:tab/>
      </w:r>
      <w:r w:rsidRPr="00E2345B">
        <w:rPr>
          <w:rFonts w:ascii="Arial" w:hAnsi="Arial" w:cs="Arial"/>
          <w:sz w:val="16"/>
        </w:rPr>
        <w:tab/>
      </w:r>
      <w:r w:rsidRPr="00E2345B">
        <w:rPr>
          <w:rFonts w:ascii="Arial" w:hAnsi="Arial" w:cs="Arial"/>
          <w:sz w:val="16"/>
        </w:rPr>
        <w:tab/>
      </w:r>
      <w:r w:rsidRPr="00E2345B">
        <w:rPr>
          <w:rFonts w:ascii="Arial" w:hAnsi="Arial" w:cs="Arial"/>
          <w:sz w:val="16"/>
        </w:rPr>
        <w:tab/>
      </w:r>
      <w:r w:rsidRPr="00E2345B">
        <w:rPr>
          <w:rFonts w:ascii="Arial" w:hAnsi="Arial" w:cs="Arial"/>
          <w:sz w:val="16"/>
        </w:rPr>
        <w:tab/>
      </w:r>
      <w:r w:rsidRPr="00E2345B">
        <w:rPr>
          <w:rFonts w:ascii="Arial" w:hAnsi="Arial" w:cs="Arial"/>
          <w:sz w:val="16"/>
        </w:rPr>
        <w:tab/>
      </w:r>
      <w:r w:rsidR="00C63CC9">
        <w:rPr>
          <w:rFonts w:ascii="Arial" w:hAnsi="Arial" w:cs="Arial"/>
          <w:sz w:val="16"/>
        </w:rPr>
        <w:tab/>
      </w:r>
      <w:r w:rsidRPr="00E2345B">
        <w:rPr>
          <w:rFonts w:ascii="Arial" w:hAnsi="Arial" w:cs="Arial"/>
          <w:sz w:val="16"/>
        </w:rPr>
        <w:t>Fax</w:t>
      </w:r>
    </w:p>
    <w:p w:rsidR="005B2142" w:rsidRDefault="005B2142">
      <w:pPr>
        <w:widowControl w:val="0"/>
        <w:tabs>
          <w:tab w:val="left" w:pos="0"/>
        </w:tabs>
        <w:jc w:val="both"/>
        <w:rPr>
          <w:rFonts w:ascii="Arial" w:hAnsi="Arial" w:cs="Arial"/>
          <w:sz w:val="16"/>
        </w:rPr>
      </w:pPr>
      <w:r w:rsidRPr="00E2345B">
        <w:rPr>
          <w:rFonts w:ascii="Arial" w:hAnsi="Arial" w:cs="Arial"/>
          <w:sz w:val="16"/>
        </w:rPr>
        <w:tab/>
      </w:r>
      <w:r w:rsidRPr="00E2345B">
        <w:rPr>
          <w:rFonts w:ascii="Arial" w:hAnsi="Arial" w:cs="Arial"/>
          <w:sz w:val="16"/>
        </w:rPr>
        <w:tab/>
      </w:r>
      <w:r w:rsidRPr="00E2345B">
        <w:rPr>
          <w:rFonts w:ascii="Arial" w:hAnsi="Arial" w:cs="Arial"/>
          <w:sz w:val="16"/>
        </w:rPr>
        <w:tab/>
      </w:r>
      <w:r w:rsidRPr="00E2345B">
        <w:rPr>
          <w:rFonts w:ascii="Arial" w:hAnsi="Arial" w:cs="Arial"/>
          <w:sz w:val="16"/>
        </w:rPr>
        <w:tab/>
      </w:r>
      <w:r w:rsidRPr="00E2345B">
        <w:rPr>
          <w:rFonts w:ascii="Arial" w:hAnsi="Arial" w:cs="Arial"/>
          <w:sz w:val="16"/>
        </w:rPr>
        <w:tab/>
      </w:r>
      <w:r w:rsidRPr="00E2345B">
        <w:rPr>
          <w:rFonts w:ascii="Arial" w:hAnsi="Arial" w:cs="Arial"/>
          <w:sz w:val="16"/>
        </w:rPr>
        <w:tab/>
      </w:r>
      <w:r w:rsidRPr="00E2345B">
        <w:rPr>
          <w:rFonts w:ascii="Arial" w:hAnsi="Arial" w:cs="Arial"/>
          <w:sz w:val="16"/>
        </w:rPr>
        <w:tab/>
      </w:r>
      <w:r w:rsidR="00C63CC9">
        <w:rPr>
          <w:rFonts w:ascii="Arial" w:hAnsi="Arial" w:cs="Arial"/>
          <w:sz w:val="16"/>
        </w:rPr>
        <w:tab/>
      </w:r>
      <w:r w:rsidR="00834D0C" w:rsidRPr="00E2345B">
        <w:rPr>
          <w:rFonts w:ascii="Arial" w:hAnsi="Arial" w:cs="Arial"/>
          <w:sz w:val="16"/>
        </w:rPr>
        <w:t>E</w:t>
      </w:r>
      <w:r w:rsidRPr="00E2345B">
        <w:rPr>
          <w:rFonts w:ascii="Arial" w:hAnsi="Arial" w:cs="Arial"/>
          <w:sz w:val="16"/>
        </w:rPr>
        <w:t>-</w:t>
      </w:r>
      <w:r w:rsidR="00834D0C" w:rsidRPr="00E2345B">
        <w:rPr>
          <w:rFonts w:ascii="Arial" w:hAnsi="Arial" w:cs="Arial"/>
          <w:sz w:val="16"/>
        </w:rPr>
        <w:t>M</w:t>
      </w:r>
      <w:r w:rsidRPr="00E2345B">
        <w:rPr>
          <w:rFonts w:ascii="Arial" w:hAnsi="Arial" w:cs="Arial"/>
          <w:sz w:val="16"/>
        </w:rPr>
        <w:t>ail</w:t>
      </w:r>
    </w:p>
    <w:p w:rsidR="008229A5" w:rsidRPr="00E2345B" w:rsidRDefault="008229A5">
      <w:pPr>
        <w:widowControl w:val="0"/>
        <w:tabs>
          <w:tab w:val="left" w:pos="0"/>
        </w:tabs>
        <w:jc w:val="both"/>
        <w:rPr>
          <w:rFonts w:ascii="Arial" w:hAnsi="Arial" w:cs="Arial"/>
          <w:sz w:val="24"/>
        </w:rPr>
      </w:pP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r>
      <w:r w:rsidRPr="00B14F2E">
        <w:rPr>
          <w:rFonts w:ascii="Arial" w:hAnsi="Arial" w:cs="Arial"/>
          <w:sz w:val="16"/>
          <w:szCs w:val="16"/>
        </w:rPr>
        <w:t>Datum</w:t>
      </w:r>
    </w:p>
    <w:p w:rsidR="005B2142" w:rsidRPr="00E2345B" w:rsidRDefault="005B2142">
      <w:pPr>
        <w:widowControl w:val="0"/>
        <w:tabs>
          <w:tab w:val="left" w:pos="0"/>
        </w:tabs>
        <w:jc w:val="both"/>
        <w:rPr>
          <w:rFonts w:ascii="Arial" w:hAnsi="Arial" w:cs="Arial"/>
          <w:sz w:val="24"/>
        </w:rPr>
      </w:pPr>
    </w:p>
    <w:p w:rsidR="005B2142" w:rsidRPr="00E2345B" w:rsidRDefault="005B2142" w:rsidP="00E2345B">
      <w:pPr>
        <w:widowControl w:val="0"/>
        <w:tabs>
          <w:tab w:val="left" w:pos="0"/>
        </w:tabs>
        <w:jc w:val="center"/>
        <w:outlineLvl w:val="0"/>
        <w:rPr>
          <w:rFonts w:ascii="Arial" w:hAnsi="Arial" w:cs="Arial"/>
          <w:b/>
          <w:sz w:val="24"/>
        </w:rPr>
      </w:pPr>
      <w:r w:rsidRPr="00E2345B">
        <w:rPr>
          <w:rFonts w:ascii="Arial" w:hAnsi="Arial" w:cs="Arial"/>
          <w:b/>
          <w:sz w:val="24"/>
        </w:rPr>
        <w:t>Bekanntgabe des Ergebnisses der Grenzermittlung</w:t>
      </w:r>
    </w:p>
    <w:p w:rsidR="005B2142" w:rsidRPr="00E2345B" w:rsidRDefault="005B2142" w:rsidP="00E2345B">
      <w:pPr>
        <w:widowControl w:val="0"/>
        <w:tabs>
          <w:tab w:val="left" w:pos="0"/>
        </w:tabs>
        <w:jc w:val="center"/>
        <w:outlineLvl w:val="0"/>
        <w:rPr>
          <w:rFonts w:ascii="Arial" w:hAnsi="Arial" w:cs="Arial"/>
          <w:sz w:val="28"/>
        </w:rPr>
      </w:pPr>
      <w:r w:rsidRPr="00E2345B">
        <w:rPr>
          <w:rFonts w:ascii="Arial" w:hAnsi="Arial" w:cs="Arial"/>
          <w:b/>
          <w:sz w:val="24"/>
        </w:rPr>
        <w:t>und der Abmarkung</w:t>
      </w:r>
      <w:r w:rsidR="005F7EB6" w:rsidRPr="00410261">
        <w:rPr>
          <w:rFonts w:ascii="Arial" w:hAnsi="Arial" w:cs="Arial"/>
          <w:b/>
          <w:sz w:val="24"/>
        </w:rPr>
        <w:t>/amtlichen Bestätigung von Grundstücksgrenzen</w:t>
      </w:r>
      <w:r w:rsidRPr="00E2345B">
        <w:rPr>
          <w:rFonts w:ascii="Arial" w:hAnsi="Arial" w:cs="Arial"/>
          <w:b/>
          <w:sz w:val="24"/>
        </w:rPr>
        <w:t xml:space="preserve"> </w:t>
      </w:r>
    </w:p>
    <w:p w:rsidR="005B2142" w:rsidRPr="00E2345B" w:rsidRDefault="005B2142">
      <w:pPr>
        <w:widowControl w:val="0"/>
        <w:tabs>
          <w:tab w:val="left" w:pos="0"/>
        </w:tabs>
        <w:jc w:val="both"/>
        <w:rPr>
          <w:rFonts w:ascii="Arial" w:hAnsi="Arial" w:cs="Arial"/>
          <w:sz w:val="24"/>
        </w:rPr>
      </w:pPr>
    </w:p>
    <w:p w:rsidR="005B2142" w:rsidRPr="00E2345B" w:rsidRDefault="005B2142" w:rsidP="00E2345B">
      <w:pPr>
        <w:widowControl w:val="0"/>
        <w:tabs>
          <w:tab w:val="left" w:pos="0"/>
        </w:tabs>
        <w:jc w:val="both"/>
        <w:outlineLvl w:val="0"/>
        <w:rPr>
          <w:rFonts w:ascii="Arial" w:hAnsi="Arial" w:cs="Arial"/>
        </w:rPr>
      </w:pPr>
      <w:r w:rsidRPr="00E2345B">
        <w:rPr>
          <w:rFonts w:ascii="Arial" w:hAnsi="Arial" w:cs="Arial"/>
        </w:rPr>
        <w:t>Sehr geehrte/r Frau/Herr ......................................................................,</w:t>
      </w:r>
    </w:p>
    <w:p w:rsidR="005B2142" w:rsidRPr="00E2345B" w:rsidRDefault="005B2142">
      <w:pPr>
        <w:widowControl w:val="0"/>
        <w:tabs>
          <w:tab w:val="left" w:pos="0"/>
        </w:tabs>
        <w:jc w:val="both"/>
        <w:rPr>
          <w:rFonts w:ascii="Arial" w:hAnsi="Arial" w:cs="Arial"/>
        </w:rPr>
      </w:pPr>
    </w:p>
    <w:p w:rsidR="005B2142" w:rsidRPr="00E2345B" w:rsidRDefault="005B2142">
      <w:pPr>
        <w:widowControl w:val="0"/>
        <w:tabs>
          <w:tab w:val="left" w:pos="0"/>
        </w:tabs>
        <w:jc w:val="both"/>
        <w:rPr>
          <w:rFonts w:ascii="Arial" w:hAnsi="Arial" w:cs="Arial"/>
        </w:rPr>
      </w:pPr>
      <w:r w:rsidRPr="00E2345B">
        <w:rPr>
          <w:rFonts w:ascii="Arial" w:hAnsi="Arial" w:cs="Arial"/>
        </w:rPr>
        <w:t>die Grenzen des/der Grundstück/s/e ....................................................................................................................,</w:t>
      </w:r>
    </w:p>
    <w:p w:rsidR="005B2142" w:rsidRPr="00E2345B" w:rsidRDefault="005B2142">
      <w:pPr>
        <w:widowControl w:val="0"/>
        <w:tabs>
          <w:tab w:val="left" w:pos="0"/>
        </w:tabs>
        <w:jc w:val="both"/>
        <w:rPr>
          <w:rFonts w:ascii="Arial" w:hAnsi="Arial" w:cs="Arial"/>
          <w:sz w:val="16"/>
        </w:rPr>
      </w:pPr>
      <w:r w:rsidRPr="00E2345B">
        <w:rPr>
          <w:rFonts w:ascii="Arial" w:hAnsi="Arial" w:cs="Arial"/>
        </w:rPr>
        <w:t xml:space="preserve">                                                                             </w:t>
      </w:r>
      <w:r w:rsidRPr="00E2345B">
        <w:rPr>
          <w:rFonts w:ascii="Arial" w:hAnsi="Arial" w:cs="Arial"/>
          <w:sz w:val="16"/>
        </w:rPr>
        <w:t>(Straße, Haus</w:t>
      </w:r>
      <w:r w:rsidR="00CB3517">
        <w:rPr>
          <w:rFonts w:ascii="Arial" w:hAnsi="Arial" w:cs="Arial"/>
          <w:sz w:val="16"/>
        </w:rPr>
        <w:t>n</w:t>
      </w:r>
      <w:r w:rsidRPr="00E2345B">
        <w:rPr>
          <w:rFonts w:ascii="Arial" w:hAnsi="Arial" w:cs="Arial"/>
          <w:sz w:val="16"/>
        </w:rPr>
        <w:t>r., sonstige Bezeichnung, Gemeinde)</w:t>
      </w:r>
    </w:p>
    <w:p w:rsidR="005B2142" w:rsidRPr="00E2345B" w:rsidRDefault="005B2142">
      <w:pPr>
        <w:widowControl w:val="0"/>
        <w:tabs>
          <w:tab w:val="left" w:pos="0"/>
        </w:tabs>
        <w:jc w:val="both"/>
        <w:rPr>
          <w:rFonts w:ascii="Arial" w:hAnsi="Arial" w:cs="Arial"/>
        </w:rPr>
      </w:pPr>
    </w:p>
    <w:p w:rsidR="005B2142" w:rsidRPr="00E2345B" w:rsidRDefault="005B2142" w:rsidP="00E2345B">
      <w:pPr>
        <w:widowControl w:val="0"/>
        <w:tabs>
          <w:tab w:val="left" w:pos="0"/>
        </w:tabs>
        <w:jc w:val="both"/>
        <w:outlineLvl w:val="0"/>
        <w:rPr>
          <w:rFonts w:ascii="Arial" w:hAnsi="Arial" w:cs="Arial"/>
        </w:rPr>
      </w:pPr>
      <w:r w:rsidRPr="00E2345B">
        <w:rPr>
          <w:rFonts w:ascii="Arial" w:hAnsi="Arial" w:cs="Arial"/>
        </w:rPr>
        <w:t>Gemarkung ............................................., Flur .................., Flurstück/e ...........................................................,</w:t>
      </w:r>
    </w:p>
    <w:p w:rsidR="005B2142" w:rsidRPr="00E2345B" w:rsidRDefault="005B2142">
      <w:pPr>
        <w:widowControl w:val="0"/>
        <w:tabs>
          <w:tab w:val="left" w:pos="0"/>
        </w:tabs>
        <w:jc w:val="both"/>
        <w:rPr>
          <w:rFonts w:ascii="Arial" w:hAnsi="Arial" w:cs="Arial"/>
        </w:rPr>
      </w:pPr>
    </w:p>
    <w:p w:rsidR="005B2142" w:rsidRPr="00E2345B" w:rsidRDefault="00776FB9">
      <w:pPr>
        <w:widowControl w:val="0"/>
        <w:tabs>
          <w:tab w:val="left" w:pos="0"/>
        </w:tabs>
        <w:jc w:val="both"/>
        <w:rPr>
          <w:rFonts w:ascii="Arial" w:hAnsi="Arial" w:cs="Arial"/>
        </w:rPr>
      </w:pPr>
      <w:r w:rsidRPr="003B0883">
        <w:rPr>
          <w:rFonts w:ascii="Arial" w:hAnsi="Arial" w:cs="Arial"/>
        </w:rPr>
        <w:t>Eigentümer/in</w:t>
      </w:r>
      <w:r w:rsidR="005B2142" w:rsidRPr="00E2345B">
        <w:rPr>
          <w:rFonts w:ascii="Arial" w:hAnsi="Arial" w:cs="Arial"/>
        </w:rPr>
        <w:t>..........................................................................................................................</w:t>
      </w:r>
      <w:r w:rsidR="00DF26BE">
        <w:rPr>
          <w:rFonts w:ascii="Arial" w:hAnsi="Arial" w:cs="Arial"/>
        </w:rPr>
        <w:t>......................</w:t>
      </w:r>
      <w:r w:rsidR="005B2142" w:rsidRPr="00E2345B">
        <w:rPr>
          <w:rFonts w:ascii="Arial" w:hAnsi="Arial" w:cs="Arial"/>
        </w:rPr>
        <w:t>,</w:t>
      </w:r>
    </w:p>
    <w:p w:rsidR="005B2142" w:rsidRPr="00E2345B" w:rsidRDefault="005B2142">
      <w:pPr>
        <w:widowControl w:val="0"/>
        <w:tabs>
          <w:tab w:val="left" w:pos="0"/>
        </w:tabs>
        <w:jc w:val="both"/>
        <w:rPr>
          <w:rFonts w:ascii="Arial" w:hAnsi="Arial" w:cs="Arial"/>
        </w:rPr>
      </w:pPr>
    </w:p>
    <w:p w:rsidR="005B2142" w:rsidRPr="00E2345B" w:rsidRDefault="005B2142">
      <w:pPr>
        <w:widowControl w:val="0"/>
        <w:tabs>
          <w:tab w:val="left" w:pos="0"/>
        </w:tabs>
        <w:jc w:val="both"/>
        <w:rPr>
          <w:rFonts w:ascii="Arial" w:hAnsi="Arial" w:cs="Arial"/>
        </w:rPr>
      </w:pPr>
      <w:r w:rsidRPr="00E2345B">
        <w:rPr>
          <w:rFonts w:ascii="Arial" w:hAnsi="Arial" w:cs="Arial"/>
        </w:rPr>
        <w:t xml:space="preserve">sind von mir vermessen worden. Der Grenztermin fand </w:t>
      </w:r>
      <w:proofErr w:type="gramStart"/>
      <w:r w:rsidRPr="00E2345B">
        <w:rPr>
          <w:rFonts w:ascii="Arial" w:hAnsi="Arial" w:cs="Arial"/>
        </w:rPr>
        <w:t>am ............................................</w:t>
      </w:r>
      <w:proofErr w:type="gramEnd"/>
      <w:r w:rsidRPr="00E2345B">
        <w:rPr>
          <w:rFonts w:ascii="Arial" w:hAnsi="Arial" w:cs="Arial"/>
        </w:rPr>
        <w:t xml:space="preserve"> statt.</w:t>
      </w:r>
    </w:p>
    <w:p w:rsidR="005B2142" w:rsidRPr="00E2345B" w:rsidRDefault="005B2142">
      <w:pPr>
        <w:widowControl w:val="0"/>
        <w:tabs>
          <w:tab w:val="left" w:pos="0"/>
        </w:tabs>
        <w:jc w:val="both"/>
        <w:rPr>
          <w:rFonts w:ascii="Arial" w:hAnsi="Arial" w:cs="Arial"/>
        </w:rPr>
      </w:pPr>
    </w:p>
    <w:p w:rsidR="005B2142" w:rsidRPr="00215ADE" w:rsidRDefault="005B2142">
      <w:pPr>
        <w:widowControl w:val="0"/>
        <w:tabs>
          <w:tab w:val="left" w:pos="0"/>
        </w:tabs>
        <w:jc w:val="both"/>
        <w:rPr>
          <w:rFonts w:ascii="Arial" w:hAnsi="Arial" w:cs="Arial"/>
          <w:color w:val="FF0000"/>
        </w:rPr>
      </w:pPr>
      <w:r w:rsidRPr="00E2345B">
        <w:rPr>
          <w:rFonts w:ascii="Arial" w:hAnsi="Arial" w:cs="Arial"/>
        </w:rPr>
        <w:t xml:space="preserve">Ich habe Ihnen durch meine Mitteilung </w:t>
      </w:r>
      <w:proofErr w:type="gramStart"/>
      <w:r w:rsidRPr="00E2345B">
        <w:rPr>
          <w:rFonts w:ascii="Arial" w:hAnsi="Arial" w:cs="Arial"/>
        </w:rPr>
        <w:t>vom ................................</w:t>
      </w:r>
      <w:proofErr w:type="gramEnd"/>
      <w:r w:rsidRPr="00E2345B">
        <w:rPr>
          <w:rFonts w:ascii="Arial" w:hAnsi="Arial" w:cs="Arial"/>
        </w:rPr>
        <w:t xml:space="preserve"> Gelegenheit gegeben, sich im Grenztermin über das Ergebnis der Grenzermittlung und die </w:t>
      </w:r>
      <w:r w:rsidRPr="003B0883">
        <w:rPr>
          <w:rFonts w:ascii="Arial" w:hAnsi="Arial" w:cs="Arial"/>
        </w:rPr>
        <w:t>Abmarkung</w:t>
      </w:r>
      <w:r w:rsidR="000E0412" w:rsidRPr="003B0883">
        <w:rPr>
          <w:rFonts w:ascii="Arial" w:hAnsi="Arial" w:cs="Arial"/>
        </w:rPr>
        <w:t xml:space="preserve"> </w:t>
      </w:r>
      <w:r w:rsidR="00F6681F" w:rsidRPr="003B0883">
        <w:rPr>
          <w:rFonts w:ascii="Arial" w:hAnsi="Arial" w:cs="Arial"/>
        </w:rPr>
        <w:t>/</w:t>
      </w:r>
      <w:r w:rsidR="005F7EB6" w:rsidRPr="003B0883">
        <w:rPr>
          <w:rFonts w:ascii="Arial" w:hAnsi="Arial" w:cs="Arial"/>
        </w:rPr>
        <w:t xml:space="preserve"> amtliche</w:t>
      </w:r>
      <w:r w:rsidR="005F7EB6" w:rsidRPr="000E0412">
        <w:rPr>
          <w:rFonts w:ascii="Arial" w:hAnsi="Arial" w:cs="Arial"/>
        </w:rPr>
        <w:t xml:space="preserve"> Bestätigung</w:t>
      </w:r>
      <w:r w:rsidR="000E0412">
        <w:rPr>
          <w:rFonts w:ascii="Arial" w:hAnsi="Arial" w:cs="Arial"/>
        </w:rPr>
        <w:t xml:space="preserve"> </w:t>
      </w:r>
      <w:r w:rsidR="005F7EB6" w:rsidRPr="000E0412">
        <w:rPr>
          <w:rFonts w:ascii="Arial" w:hAnsi="Arial" w:cs="Arial"/>
        </w:rPr>
        <w:t>der vorgefundenen Abmarkung</w:t>
      </w:r>
      <w:r w:rsidR="000E0412">
        <w:rPr>
          <w:rFonts w:ascii="Arial" w:hAnsi="Arial" w:cs="Arial"/>
        </w:rPr>
        <w:t xml:space="preserve"> </w:t>
      </w:r>
      <w:r w:rsidR="005F7EB6" w:rsidRPr="00E2345B">
        <w:rPr>
          <w:rFonts w:ascii="Arial" w:hAnsi="Arial" w:cs="Arial"/>
        </w:rPr>
        <w:t xml:space="preserve">* </w:t>
      </w:r>
      <w:r w:rsidRPr="00E2345B">
        <w:rPr>
          <w:rFonts w:ascii="Arial" w:hAnsi="Arial" w:cs="Arial"/>
        </w:rPr>
        <w:t xml:space="preserve">Ihrer Grundstücksgrenzen unterrichten zu lassen sowie die </w:t>
      </w:r>
      <w:r w:rsidR="00F80CDB" w:rsidRPr="00E2345B">
        <w:rPr>
          <w:rFonts w:ascii="Arial" w:hAnsi="Arial" w:cs="Arial"/>
        </w:rPr>
        <w:t xml:space="preserve">notwendigen Erklärungen </w:t>
      </w:r>
      <w:r w:rsidRPr="00E2345B">
        <w:rPr>
          <w:rFonts w:ascii="Arial" w:hAnsi="Arial" w:cs="Arial"/>
        </w:rPr>
        <w:t xml:space="preserve">zur Feststellung der Grundstücksgrenzen </w:t>
      </w:r>
      <w:r w:rsidR="00215ADE" w:rsidRPr="00A575C9">
        <w:rPr>
          <w:rFonts w:ascii="Arial" w:hAnsi="Arial" w:cs="Arial"/>
        </w:rPr>
        <w:t xml:space="preserve">und Zustimmung </w:t>
      </w:r>
      <w:r w:rsidR="00A575C9" w:rsidRPr="00A575C9">
        <w:rPr>
          <w:rFonts w:ascii="Arial" w:hAnsi="Arial" w:cs="Arial"/>
        </w:rPr>
        <w:t>zu</w:t>
      </w:r>
      <w:r w:rsidR="00776FB9">
        <w:rPr>
          <w:rFonts w:ascii="Arial" w:hAnsi="Arial" w:cs="Arial"/>
        </w:rPr>
        <w:t xml:space="preserve"> den</w:t>
      </w:r>
      <w:r w:rsidR="00454930">
        <w:rPr>
          <w:rFonts w:ascii="Arial" w:hAnsi="Arial" w:cs="Arial"/>
        </w:rPr>
        <w:t xml:space="preserve"> erfolgten Abmarkungen / amtliche</w:t>
      </w:r>
      <w:r w:rsidR="00EC6928">
        <w:rPr>
          <w:rFonts w:ascii="Arial" w:hAnsi="Arial" w:cs="Arial"/>
        </w:rPr>
        <w:t>n</w:t>
      </w:r>
      <w:r w:rsidR="00454930">
        <w:rPr>
          <w:rFonts w:ascii="Arial" w:hAnsi="Arial" w:cs="Arial"/>
        </w:rPr>
        <w:t xml:space="preserve"> </w:t>
      </w:r>
      <w:r w:rsidR="00215ADE" w:rsidRPr="00A575C9">
        <w:rPr>
          <w:rFonts w:ascii="Arial" w:hAnsi="Arial" w:cs="Arial"/>
        </w:rPr>
        <w:t>Bestätigungen</w:t>
      </w:r>
      <w:r w:rsidR="00215ADE">
        <w:rPr>
          <w:rFonts w:ascii="Arial" w:hAnsi="Arial" w:cs="Arial"/>
          <w:color w:val="FF0000"/>
        </w:rPr>
        <w:t xml:space="preserve"> </w:t>
      </w:r>
      <w:r w:rsidR="00215ADE">
        <w:rPr>
          <w:rFonts w:ascii="Arial" w:hAnsi="Arial" w:cs="Arial"/>
        </w:rPr>
        <w:t xml:space="preserve"> </w:t>
      </w:r>
      <w:r w:rsidR="00F6681F" w:rsidRPr="00EC6928">
        <w:rPr>
          <w:rFonts w:ascii="Arial" w:hAnsi="Arial" w:cs="Arial"/>
        </w:rPr>
        <w:t>*</w:t>
      </w:r>
      <w:r w:rsidR="00F6681F">
        <w:rPr>
          <w:rFonts w:ascii="Arial" w:hAnsi="Arial" w:cs="Arial"/>
        </w:rPr>
        <w:t xml:space="preserve"> </w:t>
      </w:r>
      <w:r w:rsidRPr="00E2345B">
        <w:rPr>
          <w:rFonts w:ascii="Arial" w:hAnsi="Arial" w:cs="Arial"/>
        </w:rPr>
        <w:t>abzugeben.</w:t>
      </w:r>
    </w:p>
    <w:tbl>
      <w:tblPr>
        <w:tblW w:w="0" w:type="auto"/>
        <w:tblInd w:w="314" w:type="dxa"/>
        <w:tblBorders>
          <w:top w:val="thickThinSmallGap" w:sz="12" w:space="0" w:color="FFFFFF"/>
          <w:left w:val="thickThinSmallGap" w:sz="12" w:space="0" w:color="FFFFFF"/>
          <w:bottom w:val="thickThinSmallGap" w:sz="12" w:space="0" w:color="FFFFFF"/>
          <w:right w:val="thickThinSmallGap" w:sz="12" w:space="0" w:color="FFFFFF"/>
          <w:insideH w:val="thickThinSmallGap" w:sz="12" w:space="0" w:color="FFFFFF"/>
          <w:insideV w:val="thickThinSmallGap" w:sz="12" w:space="0" w:color="FFFFFF"/>
        </w:tblBorders>
        <w:tblLayout w:type="fixed"/>
        <w:tblCellMar>
          <w:left w:w="0" w:type="dxa"/>
          <w:right w:w="0" w:type="dxa"/>
        </w:tblCellMar>
        <w:tblLook w:val="0000" w:firstRow="0" w:lastRow="0" w:firstColumn="0" w:lastColumn="0" w:noHBand="0" w:noVBand="0"/>
      </w:tblPr>
      <w:tblGrid>
        <w:gridCol w:w="9662"/>
      </w:tblGrid>
      <w:tr w:rsidR="005B2142" w:rsidRPr="00E2345B" w:rsidTr="00A57A9E">
        <w:trPr>
          <w:trHeight w:val="566"/>
        </w:trPr>
        <w:tc>
          <w:tcPr>
            <w:tcW w:w="9662" w:type="dxa"/>
            <w:shd w:val="pct10" w:color="000000" w:fill="FFFFFF"/>
          </w:tcPr>
          <w:p w:rsidR="005B2142" w:rsidRPr="003B0883" w:rsidRDefault="005B2142" w:rsidP="003B0883">
            <w:pPr>
              <w:widowControl w:val="0"/>
              <w:tabs>
                <w:tab w:val="left" w:pos="0"/>
              </w:tabs>
              <w:spacing w:before="80"/>
              <w:ind w:right="93"/>
              <w:jc w:val="both"/>
              <w:rPr>
                <w:rFonts w:ascii="Arial" w:hAnsi="Arial" w:cs="Arial"/>
              </w:rPr>
            </w:pPr>
            <w:r w:rsidRPr="003B0883">
              <w:rPr>
                <w:rFonts w:ascii="Arial" w:hAnsi="Arial" w:cs="Arial"/>
              </w:rPr>
              <w:t>Am Grenztermin haben Sie oder eine von Ihnen bevollmächtigte Person jedoch nicht</w:t>
            </w:r>
            <w:r w:rsidR="00F6681F" w:rsidRPr="003B0883">
              <w:rPr>
                <w:rFonts w:ascii="Arial" w:hAnsi="Arial" w:cs="Arial"/>
              </w:rPr>
              <w:t xml:space="preserve"> /</w:t>
            </w:r>
            <w:r w:rsidRPr="003B0883">
              <w:rPr>
                <w:rFonts w:ascii="Arial" w:hAnsi="Arial" w:cs="Arial"/>
              </w:rPr>
              <w:t xml:space="preserve"> nicht bis zum Abschluss des Termins teilgenommen.*</w:t>
            </w:r>
          </w:p>
        </w:tc>
      </w:tr>
      <w:tr w:rsidR="005B2142" w:rsidRPr="00E2345B" w:rsidTr="00A57A9E">
        <w:trPr>
          <w:trHeight w:val="239"/>
        </w:trPr>
        <w:tc>
          <w:tcPr>
            <w:tcW w:w="9662" w:type="dxa"/>
            <w:shd w:val="pct10" w:color="000000" w:fill="FFFFFF"/>
          </w:tcPr>
          <w:p w:rsidR="005B2142" w:rsidRPr="003B0883" w:rsidRDefault="005B2142" w:rsidP="003B0883">
            <w:pPr>
              <w:widowControl w:val="0"/>
              <w:tabs>
                <w:tab w:val="left" w:pos="0"/>
                <w:tab w:val="left" w:pos="426"/>
              </w:tabs>
              <w:spacing w:before="80"/>
              <w:ind w:right="93"/>
              <w:jc w:val="both"/>
              <w:rPr>
                <w:rFonts w:ascii="Arial" w:hAnsi="Arial" w:cs="Arial"/>
              </w:rPr>
            </w:pPr>
            <w:r w:rsidRPr="003B0883">
              <w:rPr>
                <w:rFonts w:ascii="Arial" w:hAnsi="Arial" w:cs="Arial"/>
              </w:rPr>
              <w:t>Im Grenztermin hat die von Ihnen bevollmächtigte Person ihre Bevollmächtigung nicht</w:t>
            </w:r>
            <w:r w:rsidR="00F6681F" w:rsidRPr="003B0883">
              <w:rPr>
                <w:rFonts w:ascii="Arial" w:hAnsi="Arial" w:cs="Arial"/>
              </w:rPr>
              <w:t xml:space="preserve"> /</w:t>
            </w:r>
            <w:r w:rsidRPr="003B0883">
              <w:rPr>
                <w:rFonts w:ascii="Arial" w:hAnsi="Arial" w:cs="Arial"/>
              </w:rPr>
              <w:t xml:space="preserve"> nicht ausreichend nachgewiesen.*</w:t>
            </w:r>
          </w:p>
        </w:tc>
      </w:tr>
      <w:tr w:rsidR="005B2142" w:rsidRPr="00E2345B" w:rsidTr="00A57A9E">
        <w:trPr>
          <w:trHeight w:val="239"/>
        </w:trPr>
        <w:tc>
          <w:tcPr>
            <w:tcW w:w="9662" w:type="dxa"/>
            <w:shd w:val="pct10" w:color="000000" w:fill="FFFFFF"/>
          </w:tcPr>
          <w:p w:rsidR="00F80CDB" w:rsidRPr="00F80CDB" w:rsidRDefault="005B2142" w:rsidP="00F80CDB">
            <w:pPr>
              <w:widowControl w:val="0"/>
              <w:tabs>
                <w:tab w:val="left" w:pos="0"/>
              </w:tabs>
              <w:spacing w:before="80"/>
              <w:ind w:right="93"/>
              <w:jc w:val="both"/>
              <w:rPr>
                <w:rFonts w:ascii="Arial" w:hAnsi="Arial" w:cs="Arial"/>
              </w:rPr>
            </w:pPr>
            <w:r w:rsidRPr="00E2345B">
              <w:rPr>
                <w:rFonts w:ascii="Arial" w:hAnsi="Arial" w:cs="Arial"/>
              </w:rPr>
              <w:t>Im Grenztermin haben Sie oder die von Ihnen bevollmächtigte Person der Grenzniederschrift noch nicht zugestimmt und um Bedenkzeit gebeten.*</w:t>
            </w:r>
          </w:p>
        </w:tc>
      </w:tr>
    </w:tbl>
    <w:p w:rsidR="007B7F8B" w:rsidRDefault="007B7F8B">
      <w:pPr>
        <w:widowControl w:val="0"/>
        <w:tabs>
          <w:tab w:val="left" w:pos="0"/>
        </w:tabs>
        <w:jc w:val="both"/>
        <w:rPr>
          <w:rFonts w:ascii="Arial" w:hAnsi="Arial" w:cs="Arial"/>
        </w:rPr>
      </w:pPr>
    </w:p>
    <w:p w:rsidR="005B2142" w:rsidRPr="003B0883" w:rsidRDefault="005B2142">
      <w:pPr>
        <w:widowControl w:val="0"/>
        <w:tabs>
          <w:tab w:val="left" w:pos="0"/>
        </w:tabs>
        <w:jc w:val="both"/>
        <w:rPr>
          <w:rFonts w:ascii="Arial" w:hAnsi="Arial" w:cs="Arial"/>
        </w:rPr>
      </w:pPr>
      <w:r w:rsidRPr="00E2345B">
        <w:rPr>
          <w:rFonts w:ascii="Arial" w:hAnsi="Arial" w:cs="Arial"/>
        </w:rPr>
        <w:t xml:space="preserve">Aufgrund des § </w:t>
      </w:r>
      <w:r w:rsidR="008E51A5" w:rsidRPr="00E2345B">
        <w:rPr>
          <w:rFonts w:ascii="Arial" w:hAnsi="Arial" w:cs="Arial"/>
        </w:rPr>
        <w:t>21</w:t>
      </w:r>
      <w:r w:rsidRPr="00E2345B">
        <w:rPr>
          <w:rFonts w:ascii="Arial" w:hAnsi="Arial" w:cs="Arial"/>
        </w:rPr>
        <w:t xml:space="preserve"> Absatz 5 des Vermessungs- und Katastergesetzes (VermKatG N</w:t>
      </w:r>
      <w:r w:rsidR="008E51A5" w:rsidRPr="00E2345B">
        <w:rPr>
          <w:rFonts w:ascii="Arial" w:hAnsi="Arial" w:cs="Arial"/>
        </w:rPr>
        <w:t>R</w:t>
      </w:r>
      <w:r w:rsidRPr="00E2345B">
        <w:rPr>
          <w:rFonts w:ascii="Arial" w:hAnsi="Arial" w:cs="Arial"/>
        </w:rPr>
        <w:t xml:space="preserve">W) (siehe </w:t>
      </w:r>
      <w:r w:rsidR="0068249B">
        <w:rPr>
          <w:rFonts w:ascii="Arial" w:hAnsi="Arial" w:cs="Arial"/>
        </w:rPr>
        <w:t>Seite 3</w:t>
      </w:r>
      <w:r w:rsidRPr="00E2345B">
        <w:rPr>
          <w:rFonts w:ascii="Arial" w:hAnsi="Arial" w:cs="Arial"/>
        </w:rPr>
        <w:t>) gebe ich Ihnen hiermit das Ergebnis der Grenzermittlung und die Abmarkung</w:t>
      </w:r>
      <w:r w:rsidR="00454930">
        <w:rPr>
          <w:rFonts w:ascii="Arial" w:hAnsi="Arial" w:cs="Arial"/>
        </w:rPr>
        <w:t xml:space="preserve"> / amtliche </w:t>
      </w:r>
      <w:r w:rsidR="005F7EB6" w:rsidRPr="00410261">
        <w:rPr>
          <w:rFonts w:ascii="Arial" w:hAnsi="Arial" w:cs="Arial"/>
        </w:rPr>
        <w:t>Bestätigung</w:t>
      </w:r>
      <w:r w:rsidRPr="00E2345B">
        <w:rPr>
          <w:rFonts w:ascii="Arial" w:hAnsi="Arial" w:cs="Arial"/>
        </w:rPr>
        <w:t xml:space="preserve"> Ihrer </w:t>
      </w:r>
      <w:r w:rsidRPr="003B0883">
        <w:rPr>
          <w:rFonts w:ascii="Arial" w:hAnsi="Arial" w:cs="Arial"/>
        </w:rPr>
        <w:t xml:space="preserve">Grundstücksgrenzen </w:t>
      </w:r>
      <w:r w:rsidR="00CD36BC" w:rsidRPr="003B0883">
        <w:rPr>
          <w:rFonts w:ascii="Arial" w:hAnsi="Arial" w:cs="Arial"/>
        </w:rPr>
        <w:t>mit</w:t>
      </w:r>
      <w:r w:rsidR="007B7F8B" w:rsidRPr="003B0883">
        <w:rPr>
          <w:rFonts w:ascii="Arial" w:hAnsi="Arial" w:cs="Arial"/>
        </w:rPr>
        <w:t xml:space="preserve"> der </w:t>
      </w:r>
      <w:r w:rsidR="00CD36BC" w:rsidRPr="003B0883">
        <w:rPr>
          <w:rFonts w:ascii="Arial" w:hAnsi="Arial" w:cs="Arial"/>
        </w:rPr>
        <w:t>anliegenden</w:t>
      </w:r>
      <w:r w:rsidRPr="003B0883">
        <w:rPr>
          <w:rFonts w:ascii="Arial" w:hAnsi="Arial" w:cs="Arial"/>
        </w:rPr>
        <w:t xml:space="preserve"> </w:t>
      </w:r>
      <w:r w:rsidR="007B7F8B" w:rsidRPr="003B0883">
        <w:rPr>
          <w:rFonts w:ascii="Arial" w:hAnsi="Arial" w:cs="Arial"/>
        </w:rPr>
        <w:t>Kopie der Grenzniederschrift bekannt.</w:t>
      </w:r>
    </w:p>
    <w:p w:rsidR="00EA1B6F" w:rsidRDefault="00EA1B6F" w:rsidP="00E2345B">
      <w:pPr>
        <w:pStyle w:val="Textkrper2"/>
        <w:spacing w:before="120"/>
        <w:jc w:val="both"/>
        <w:outlineLvl w:val="0"/>
        <w:rPr>
          <w:rFonts w:cs="Arial"/>
          <w:b/>
          <w:sz w:val="20"/>
        </w:rPr>
      </w:pPr>
    </w:p>
    <w:p w:rsidR="00EA1B6F" w:rsidRPr="00AD2347" w:rsidRDefault="00A575C9" w:rsidP="00E2345B">
      <w:pPr>
        <w:pStyle w:val="Textkrper2"/>
        <w:spacing w:before="120"/>
        <w:jc w:val="both"/>
        <w:outlineLvl w:val="0"/>
        <w:rPr>
          <w:rFonts w:cs="Arial"/>
          <w:b/>
          <w:color w:val="000000"/>
          <w:sz w:val="20"/>
        </w:rPr>
      </w:pPr>
      <w:r w:rsidRPr="00AD2347">
        <w:rPr>
          <w:rFonts w:cs="Arial"/>
          <w:b/>
          <w:color w:val="000000"/>
          <w:sz w:val="20"/>
        </w:rPr>
        <w:t>Rechtsbehelfsbelehrungen</w:t>
      </w:r>
      <w:r w:rsidR="00EA1B6F" w:rsidRPr="00AD2347">
        <w:rPr>
          <w:rFonts w:cs="Arial"/>
          <w:b/>
          <w:color w:val="000000"/>
          <w:sz w:val="20"/>
        </w:rPr>
        <w:t>:</w:t>
      </w:r>
    </w:p>
    <w:p w:rsidR="008F26C9" w:rsidRPr="00AD2347" w:rsidRDefault="008F26C9" w:rsidP="00EA1B6F">
      <w:pPr>
        <w:pStyle w:val="Textkrper2"/>
        <w:numPr>
          <w:ilvl w:val="0"/>
          <w:numId w:val="5"/>
        </w:numPr>
        <w:spacing w:before="120"/>
        <w:jc w:val="both"/>
        <w:outlineLvl w:val="0"/>
        <w:rPr>
          <w:rFonts w:cs="Arial"/>
          <w:b/>
          <w:color w:val="000000"/>
          <w:sz w:val="20"/>
        </w:rPr>
      </w:pPr>
      <w:r w:rsidRPr="00AD2347">
        <w:rPr>
          <w:rFonts w:cs="Arial"/>
          <w:b/>
          <w:color w:val="000000"/>
          <w:sz w:val="20"/>
        </w:rPr>
        <w:t xml:space="preserve">Einwendungen gegen </w:t>
      </w:r>
      <w:r w:rsidR="00EA1B6F" w:rsidRPr="00AD2347">
        <w:rPr>
          <w:rFonts w:cs="Arial"/>
          <w:b/>
          <w:color w:val="000000"/>
          <w:sz w:val="20"/>
        </w:rPr>
        <w:t xml:space="preserve">das Ergebnis der </w:t>
      </w:r>
      <w:r w:rsidRPr="00AD2347">
        <w:rPr>
          <w:rFonts w:cs="Arial"/>
          <w:b/>
          <w:color w:val="000000"/>
          <w:sz w:val="20"/>
        </w:rPr>
        <w:t>Grenzermittlung</w:t>
      </w:r>
    </w:p>
    <w:p w:rsidR="007B7F8B" w:rsidRPr="00AD2347" w:rsidRDefault="00135984" w:rsidP="00C63CC9">
      <w:pPr>
        <w:pStyle w:val="Textkrper"/>
        <w:tabs>
          <w:tab w:val="left" w:pos="0"/>
        </w:tabs>
        <w:jc w:val="both"/>
        <w:rPr>
          <w:rFonts w:ascii="Arial" w:hAnsi="Arial" w:cs="Arial"/>
          <w:bCs/>
        </w:rPr>
      </w:pPr>
      <w:r w:rsidRPr="00AD2347">
        <w:rPr>
          <w:rFonts w:ascii="Arial" w:hAnsi="Arial" w:cs="Arial"/>
          <w:bCs/>
        </w:rPr>
        <w:t>Das Ergebnis der Grenzermittlung gilt gemäß §</w:t>
      </w:r>
      <w:r w:rsidR="00C63CC9" w:rsidRPr="00AD2347">
        <w:rPr>
          <w:rFonts w:ascii="Arial" w:hAnsi="Arial" w:cs="Arial"/>
          <w:bCs/>
        </w:rPr>
        <w:t xml:space="preserve"> </w:t>
      </w:r>
      <w:r w:rsidRPr="00AD2347">
        <w:rPr>
          <w:rFonts w:ascii="Arial" w:hAnsi="Arial" w:cs="Arial"/>
          <w:bCs/>
        </w:rPr>
        <w:t>21 Abs. 5 VermKatG NRW als von Ihnen anerkannt und die Grenzen sind somit gemäß §</w:t>
      </w:r>
      <w:r w:rsidR="00C63CC9" w:rsidRPr="00AD2347">
        <w:rPr>
          <w:rFonts w:ascii="Arial" w:hAnsi="Arial" w:cs="Arial"/>
          <w:bCs/>
        </w:rPr>
        <w:t xml:space="preserve"> </w:t>
      </w:r>
      <w:r w:rsidRPr="00AD2347">
        <w:rPr>
          <w:rFonts w:ascii="Arial" w:hAnsi="Arial" w:cs="Arial"/>
          <w:bCs/>
        </w:rPr>
        <w:t>19 Abs. 1 VermKatG NRW  festgestellt, wenn Sie nicht innerhalb eines Monats nach Zustellung dieses Bescheides Einwendungen erheben</w:t>
      </w:r>
      <w:r w:rsidR="007B7F8B" w:rsidRPr="00AD2347">
        <w:rPr>
          <w:rFonts w:ascii="Arial" w:hAnsi="Arial" w:cs="Arial"/>
          <w:bCs/>
        </w:rPr>
        <w:t xml:space="preserve">. </w:t>
      </w:r>
    </w:p>
    <w:p w:rsidR="00135984" w:rsidRPr="00E2345B" w:rsidRDefault="00135984" w:rsidP="00C63CC9">
      <w:pPr>
        <w:pStyle w:val="Textkrper"/>
        <w:tabs>
          <w:tab w:val="left" w:pos="0"/>
        </w:tabs>
        <w:jc w:val="both"/>
        <w:rPr>
          <w:rFonts w:ascii="Arial" w:hAnsi="Arial" w:cs="Arial"/>
          <w:bCs/>
        </w:rPr>
      </w:pPr>
      <w:r w:rsidRPr="00AD2347">
        <w:rPr>
          <w:rFonts w:ascii="Arial" w:hAnsi="Arial" w:cs="Arial"/>
          <w:bCs/>
        </w:rPr>
        <w:t>Einwendungen gegen das Ergebnis der Grenzermittlung sind schriftlich oder zur Niederschrift bei mir unter der Anschrift (hier: genaue Anschrift) zu erhe</w:t>
      </w:r>
      <w:r w:rsidR="00AD2347">
        <w:rPr>
          <w:rFonts w:ascii="Arial" w:hAnsi="Arial" w:cs="Arial"/>
          <w:bCs/>
        </w:rPr>
        <w:t>ben.</w:t>
      </w:r>
    </w:p>
    <w:p w:rsidR="008E51A5" w:rsidRPr="00AD2347" w:rsidRDefault="00EA1B6F" w:rsidP="00EA1B6F">
      <w:pPr>
        <w:pStyle w:val="Textkrper2"/>
        <w:numPr>
          <w:ilvl w:val="0"/>
          <w:numId w:val="5"/>
        </w:numPr>
        <w:spacing w:before="120"/>
        <w:jc w:val="both"/>
        <w:outlineLvl w:val="0"/>
        <w:rPr>
          <w:rFonts w:cs="Arial"/>
          <w:b/>
          <w:color w:val="000000"/>
          <w:sz w:val="20"/>
        </w:rPr>
      </w:pPr>
      <w:r w:rsidRPr="00AD2347">
        <w:rPr>
          <w:rFonts w:cs="Arial"/>
          <w:b/>
          <w:color w:val="000000"/>
          <w:sz w:val="20"/>
        </w:rPr>
        <w:t>Klage gegen die Abmarkung und amtliche Bestätigung</w:t>
      </w:r>
    </w:p>
    <w:p w:rsidR="000F5B47" w:rsidRDefault="008E51A5" w:rsidP="004E5804">
      <w:pPr>
        <w:autoSpaceDE w:val="0"/>
        <w:autoSpaceDN w:val="0"/>
        <w:adjustRightInd w:val="0"/>
        <w:jc w:val="both"/>
        <w:rPr>
          <w:rFonts w:ascii="Arial" w:hAnsi="Arial" w:cs="Arial"/>
        </w:rPr>
      </w:pPr>
      <w:r w:rsidRPr="00E2345B">
        <w:rPr>
          <w:rFonts w:ascii="Arial" w:hAnsi="Arial" w:cs="Arial"/>
        </w:rPr>
        <w:t xml:space="preserve">Gegen die </w:t>
      </w:r>
      <w:r w:rsidRPr="003B0883">
        <w:rPr>
          <w:rFonts w:ascii="Arial" w:hAnsi="Arial" w:cs="Arial"/>
        </w:rPr>
        <w:t xml:space="preserve">Abmarkung </w:t>
      </w:r>
      <w:r w:rsidR="003B0883">
        <w:rPr>
          <w:rFonts w:ascii="Arial" w:hAnsi="Arial" w:cs="Arial"/>
        </w:rPr>
        <w:t>/</w:t>
      </w:r>
      <w:r w:rsidR="00D217A8" w:rsidRPr="003B0883">
        <w:rPr>
          <w:rFonts w:ascii="Arial" w:hAnsi="Arial" w:cs="Arial"/>
        </w:rPr>
        <w:t xml:space="preserve"> </w:t>
      </w:r>
      <w:r w:rsidRPr="00E2345B">
        <w:rPr>
          <w:rFonts w:ascii="Arial" w:hAnsi="Arial" w:cs="Arial"/>
        </w:rPr>
        <w:t>die amtliche Bestätigung der vorgefunde</w:t>
      </w:r>
      <w:r w:rsidR="003B0883">
        <w:rPr>
          <w:rFonts w:ascii="Arial" w:hAnsi="Arial" w:cs="Arial"/>
        </w:rPr>
        <w:t>nen Abmarkung</w:t>
      </w:r>
      <w:r w:rsidR="00AD74EE">
        <w:rPr>
          <w:rFonts w:ascii="Arial" w:hAnsi="Arial" w:cs="Arial"/>
        </w:rPr>
        <w:t xml:space="preserve"> </w:t>
      </w:r>
      <w:r w:rsidR="00D217A8" w:rsidRPr="00E2345B">
        <w:rPr>
          <w:rFonts w:ascii="Arial" w:hAnsi="Arial" w:cs="Arial"/>
        </w:rPr>
        <w:t xml:space="preserve">* </w:t>
      </w:r>
      <w:r w:rsidRPr="00E2345B">
        <w:rPr>
          <w:rFonts w:ascii="Arial" w:hAnsi="Arial" w:cs="Arial"/>
        </w:rPr>
        <w:t xml:space="preserve">kann innerhalb eines Monats nach </w:t>
      </w:r>
      <w:r w:rsidR="004E5804" w:rsidRPr="00E2345B">
        <w:rPr>
          <w:rFonts w:ascii="Arial" w:hAnsi="Arial" w:cs="Arial"/>
        </w:rPr>
        <w:t xml:space="preserve">Zustellung </w:t>
      </w:r>
      <w:r w:rsidRPr="00E2345B">
        <w:rPr>
          <w:rFonts w:ascii="Arial" w:hAnsi="Arial" w:cs="Arial"/>
        </w:rPr>
        <w:t>dieses Bescheides Klage erhoben werden</w:t>
      </w:r>
      <w:r w:rsidR="00AD2347">
        <w:rPr>
          <w:rFonts w:ascii="Arial" w:hAnsi="Arial" w:cs="Arial"/>
        </w:rPr>
        <w:t>.</w:t>
      </w:r>
    </w:p>
    <w:p w:rsidR="00AD2347" w:rsidRPr="00E2345B" w:rsidRDefault="00AD2347" w:rsidP="004E5804">
      <w:pPr>
        <w:autoSpaceDE w:val="0"/>
        <w:autoSpaceDN w:val="0"/>
        <w:adjustRightInd w:val="0"/>
        <w:jc w:val="both"/>
        <w:rPr>
          <w:rFonts w:ascii="Arial" w:hAnsi="Arial" w:cs="Arial"/>
        </w:rPr>
      </w:pPr>
    </w:p>
    <w:p w:rsidR="0025331E" w:rsidRDefault="008E51A5" w:rsidP="00663E94">
      <w:pPr>
        <w:autoSpaceDE w:val="0"/>
        <w:autoSpaceDN w:val="0"/>
        <w:adjustRightInd w:val="0"/>
        <w:jc w:val="both"/>
        <w:rPr>
          <w:rFonts w:ascii="Arial" w:hAnsi="Arial" w:cs="Arial"/>
        </w:rPr>
      </w:pPr>
      <w:r w:rsidRPr="00E2345B">
        <w:rPr>
          <w:rFonts w:ascii="Arial" w:hAnsi="Arial" w:cs="Arial"/>
        </w:rPr>
        <w:t>Die Klage ist bei dem Verwaltungsgericht</w:t>
      </w:r>
      <w:r w:rsidR="0025331E">
        <w:rPr>
          <w:rFonts w:ascii="Arial" w:hAnsi="Arial" w:cs="Arial"/>
        </w:rPr>
        <w:t xml:space="preserve"> </w:t>
      </w:r>
      <w:r w:rsidR="0025331E" w:rsidRPr="003B0883">
        <w:rPr>
          <w:rFonts w:ascii="Arial" w:hAnsi="Arial" w:cs="Arial"/>
        </w:rPr>
        <w:t>……………………………………………………………………</w:t>
      </w:r>
      <w:r w:rsidR="0025331E">
        <w:rPr>
          <w:rFonts w:ascii="Arial" w:hAnsi="Arial" w:cs="Arial"/>
        </w:rPr>
        <w:t>……………</w:t>
      </w:r>
    </w:p>
    <w:p w:rsidR="00663E94" w:rsidRPr="00853836" w:rsidRDefault="00AD2347" w:rsidP="00663E94">
      <w:pPr>
        <w:autoSpaceDE w:val="0"/>
        <w:autoSpaceDN w:val="0"/>
        <w:adjustRightInd w:val="0"/>
        <w:jc w:val="both"/>
        <w:rPr>
          <w:rFonts w:ascii="Arial" w:hAnsi="Arial" w:cs="Arial"/>
        </w:rPr>
      </w:pPr>
      <w:proofErr w:type="gramStart"/>
      <w:r w:rsidRPr="003B0883">
        <w:rPr>
          <w:rFonts w:ascii="Arial" w:hAnsi="Arial" w:cs="Arial"/>
        </w:rPr>
        <w:t>………………………………………………………</w:t>
      </w:r>
      <w:r w:rsidR="00DF26BE" w:rsidRPr="003B0883">
        <w:rPr>
          <w:rFonts w:ascii="Arial" w:hAnsi="Arial" w:cs="Arial"/>
        </w:rPr>
        <w:t>……………</w:t>
      </w:r>
      <w:proofErr w:type="gramEnd"/>
      <w:r w:rsidR="00DF26BE" w:rsidRPr="003B0883">
        <w:rPr>
          <w:rFonts w:ascii="Arial" w:hAnsi="Arial" w:cs="Arial"/>
        </w:rPr>
        <w:t>..</w:t>
      </w:r>
      <w:r w:rsidRPr="003B0883">
        <w:rPr>
          <w:rFonts w:ascii="Arial" w:hAnsi="Arial" w:cs="Arial"/>
        </w:rPr>
        <w:t>(Anschrift)</w:t>
      </w:r>
      <w:r w:rsidR="0025331E">
        <w:rPr>
          <w:rFonts w:ascii="Arial" w:hAnsi="Arial" w:cs="Arial"/>
        </w:rPr>
        <w:t xml:space="preserve"> </w:t>
      </w:r>
      <w:r w:rsidR="008E51A5" w:rsidRPr="00E2345B">
        <w:rPr>
          <w:rFonts w:ascii="Arial" w:hAnsi="Arial" w:cs="Arial"/>
        </w:rPr>
        <w:t xml:space="preserve">schriftlich einzureichen oder zur Niederschrift des Urkundsbeamten der Geschäftsstelle zu erklären. </w:t>
      </w:r>
      <w:r w:rsidR="004E5804" w:rsidRPr="00E2345B">
        <w:rPr>
          <w:rFonts w:ascii="Arial" w:hAnsi="Arial" w:cs="Arial"/>
        </w:rPr>
        <w:t xml:space="preserve">Die Klage kann auch in elektronischer Form nach Maßgabe der Verordnung über den elektronischen Rechtsverkehr bei den Verwaltungsgerichten und den </w:t>
      </w:r>
      <w:r w:rsidR="004E5804" w:rsidRPr="00E2345B">
        <w:rPr>
          <w:rFonts w:ascii="Arial" w:hAnsi="Arial" w:cs="Arial"/>
        </w:rPr>
        <w:lastRenderedPageBreak/>
        <w:t xml:space="preserve">Finanzgerichten im Lande Nordrhein-Westfalen – ERVVO VG/FG – (SGV.NRW.320) in der jeweils gültigen Fassung </w:t>
      </w:r>
      <w:r w:rsidR="004E5804" w:rsidRPr="00853836">
        <w:rPr>
          <w:rFonts w:ascii="Arial" w:hAnsi="Arial" w:cs="Arial"/>
        </w:rPr>
        <w:t>eingereicht werden.</w:t>
      </w:r>
      <w:r w:rsidR="005C2CCF" w:rsidRPr="00853836">
        <w:rPr>
          <w:rFonts w:ascii="Arial" w:hAnsi="Arial" w:cs="Arial"/>
        </w:rPr>
        <w:t xml:space="preserve"> </w:t>
      </w:r>
      <w:r w:rsidR="00663E94" w:rsidRPr="00853836">
        <w:rPr>
          <w:rFonts w:ascii="Arial" w:hAnsi="Arial" w:cs="Arial"/>
        </w:rPr>
        <w:t>Das elektronische Dokument muss mit einer qualifizierten elektronischen Signatur nach § 2 Nummer 3 des Signaturgesetzes vom 16. Mai 2001 (BGBl. S. 876) in der jeweils geltenden Fassung versehen sein und an die elektronische Poststelle des Gerichts übermittelt werden.</w:t>
      </w:r>
    </w:p>
    <w:p w:rsidR="00663E94" w:rsidRPr="00853836" w:rsidRDefault="00663E94" w:rsidP="00663E94">
      <w:pPr>
        <w:autoSpaceDE w:val="0"/>
        <w:autoSpaceDN w:val="0"/>
        <w:adjustRightInd w:val="0"/>
        <w:jc w:val="both"/>
        <w:rPr>
          <w:rFonts w:ascii="Arial" w:hAnsi="Arial" w:cs="Arial"/>
        </w:rPr>
      </w:pPr>
    </w:p>
    <w:p w:rsidR="00663E94" w:rsidRPr="00853836" w:rsidRDefault="00663E94" w:rsidP="00663E94">
      <w:pPr>
        <w:autoSpaceDE w:val="0"/>
        <w:autoSpaceDN w:val="0"/>
        <w:adjustRightInd w:val="0"/>
        <w:jc w:val="both"/>
        <w:rPr>
          <w:rFonts w:ascii="Arial" w:hAnsi="Arial" w:cs="Arial"/>
        </w:rPr>
      </w:pPr>
      <w:r w:rsidRPr="00853836">
        <w:rPr>
          <w:rFonts w:ascii="Arial" w:hAnsi="Arial" w:cs="Arial"/>
        </w:rPr>
        <w:t>Wird die Klage schriftlich erhoben, so sollen der Klage und allen Schriftsätzen vorbehaltlich des § 55a Abs. 2 Satz 2 Verwaltungsgerichtsordnung Abschriften für die übrigen Beteiligten beigefügt werden (§ 81 VwGO).</w:t>
      </w:r>
    </w:p>
    <w:p w:rsidR="008E51A5" w:rsidRPr="00853836" w:rsidRDefault="008E51A5" w:rsidP="004E5804">
      <w:pPr>
        <w:autoSpaceDE w:val="0"/>
        <w:autoSpaceDN w:val="0"/>
        <w:adjustRightInd w:val="0"/>
        <w:jc w:val="both"/>
        <w:rPr>
          <w:rFonts w:ascii="Arial" w:hAnsi="Arial" w:cs="Arial"/>
        </w:rPr>
      </w:pPr>
    </w:p>
    <w:p w:rsidR="008E51A5" w:rsidRPr="00E2345B" w:rsidRDefault="008E51A5" w:rsidP="004E5804">
      <w:pPr>
        <w:pStyle w:val="Textkrper2"/>
        <w:spacing w:before="120"/>
        <w:jc w:val="both"/>
        <w:rPr>
          <w:rFonts w:cs="Arial"/>
          <w:sz w:val="20"/>
        </w:rPr>
      </w:pPr>
      <w:r w:rsidRPr="00E2345B">
        <w:rPr>
          <w:rFonts w:cs="Arial"/>
          <w:sz w:val="20"/>
        </w:rPr>
        <w:t>Falls die Frist zur Klageerhebung durch das Verschulden einer von Ihnen bevollmächtigten Person versäumt werden sollte, so würde deren Verschulden Ihnen zugerechnet werden.</w:t>
      </w:r>
    </w:p>
    <w:p w:rsidR="008E51A5" w:rsidRPr="00E2345B" w:rsidRDefault="008E51A5" w:rsidP="004E5804">
      <w:pPr>
        <w:pStyle w:val="Flietext"/>
        <w:spacing w:line="240" w:lineRule="auto"/>
        <w:rPr>
          <w:rFonts w:cs="Arial"/>
          <w:sz w:val="20"/>
          <w:szCs w:val="20"/>
        </w:rPr>
      </w:pPr>
    </w:p>
    <w:p w:rsidR="00BA6B26" w:rsidRPr="00AD2347" w:rsidRDefault="00BA6B26" w:rsidP="00BA6B26">
      <w:pPr>
        <w:widowControl w:val="0"/>
        <w:tabs>
          <w:tab w:val="left" w:pos="0"/>
        </w:tabs>
        <w:jc w:val="both"/>
        <w:rPr>
          <w:rFonts w:ascii="Arial" w:hAnsi="Arial" w:cs="Arial"/>
          <w:b/>
          <w:color w:val="000000"/>
        </w:rPr>
      </w:pPr>
      <w:r w:rsidRPr="00AD2347">
        <w:rPr>
          <w:rFonts w:ascii="Arial" w:hAnsi="Arial" w:cs="Arial"/>
          <w:b/>
          <w:color w:val="000000"/>
        </w:rPr>
        <w:t>G</w:t>
      </w:r>
      <w:r>
        <w:rPr>
          <w:rFonts w:ascii="Arial" w:hAnsi="Arial" w:cs="Arial"/>
          <w:b/>
          <w:color w:val="000000"/>
        </w:rPr>
        <w:t>esonderte</w:t>
      </w:r>
      <w:r w:rsidRPr="00AD2347">
        <w:rPr>
          <w:rFonts w:ascii="Arial" w:hAnsi="Arial" w:cs="Arial"/>
          <w:b/>
          <w:color w:val="000000"/>
        </w:rPr>
        <w:t xml:space="preserve"> Hinweis</w:t>
      </w:r>
      <w:r>
        <w:rPr>
          <w:rFonts w:ascii="Arial" w:hAnsi="Arial" w:cs="Arial"/>
          <w:b/>
          <w:color w:val="000000"/>
        </w:rPr>
        <w:t>e</w:t>
      </w:r>
      <w:r w:rsidRPr="00AD2347">
        <w:rPr>
          <w:rFonts w:ascii="Arial" w:hAnsi="Arial" w:cs="Arial"/>
          <w:b/>
          <w:color w:val="000000"/>
        </w:rPr>
        <w:t xml:space="preserve"> zur Klageerhebung:</w:t>
      </w:r>
    </w:p>
    <w:p w:rsidR="00D126EA" w:rsidRPr="00AD2347" w:rsidRDefault="00D126EA">
      <w:pPr>
        <w:widowControl w:val="0"/>
        <w:tabs>
          <w:tab w:val="left" w:pos="0"/>
        </w:tabs>
        <w:jc w:val="both"/>
        <w:rPr>
          <w:rFonts w:ascii="Arial" w:hAnsi="Arial" w:cs="Arial"/>
          <w:b/>
          <w:color w:val="000000"/>
        </w:rPr>
      </w:pPr>
    </w:p>
    <w:p w:rsidR="00150DEB" w:rsidRPr="00853836" w:rsidRDefault="008F2B17" w:rsidP="00C35CBF">
      <w:pPr>
        <w:widowControl w:val="0"/>
        <w:tabs>
          <w:tab w:val="left" w:pos="0"/>
        </w:tabs>
        <w:jc w:val="both"/>
        <w:rPr>
          <w:rFonts w:ascii="Arial" w:hAnsi="Arial" w:cs="Arial"/>
        </w:rPr>
      </w:pPr>
      <w:r w:rsidRPr="00AD2347">
        <w:rPr>
          <w:rFonts w:ascii="Arial" w:hAnsi="Arial" w:cs="Arial"/>
          <w:color w:val="000000"/>
        </w:rPr>
        <w:t xml:space="preserve">Informationen </w:t>
      </w:r>
      <w:r w:rsidR="00150DEB" w:rsidRPr="00AD2347">
        <w:rPr>
          <w:rFonts w:ascii="Arial" w:hAnsi="Arial" w:cs="Arial"/>
          <w:color w:val="000000"/>
        </w:rPr>
        <w:t>zur elektronischen Form und zum elektronischen Rechtsverkehr finden Sie u.a. auf der Homepage des Oberverwaltungsgerichtes Nordrhein-</w:t>
      </w:r>
      <w:r w:rsidR="00150DEB" w:rsidRPr="00853836">
        <w:rPr>
          <w:rFonts w:ascii="Arial" w:hAnsi="Arial" w:cs="Arial"/>
        </w:rPr>
        <w:t>Westfalen</w:t>
      </w:r>
      <w:r w:rsidRPr="00853836">
        <w:rPr>
          <w:rFonts w:ascii="Arial" w:hAnsi="Arial" w:cs="Arial"/>
        </w:rPr>
        <w:t>s</w:t>
      </w:r>
      <w:r w:rsidR="00150DEB" w:rsidRPr="00853836">
        <w:rPr>
          <w:rFonts w:ascii="Arial" w:hAnsi="Arial" w:cs="Arial"/>
        </w:rPr>
        <w:t>.</w:t>
      </w:r>
      <w:r w:rsidR="00663E94" w:rsidRPr="00853836">
        <w:rPr>
          <w:rFonts w:ascii="Arial" w:hAnsi="Arial" w:cs="Arial"/>
        </w:rPr>
        <w:t xml:space="preserve"> Die besonderen technischen Voraussetzungen sind unter www.egvp.de aufgeführt.</w:t>
      </w:r>
    </w:p>
    <w:p w:rsidR="00AD2347" w:rsidRPr="00853836" w:rsidRDefault="00AD2347" w:rsidP="00150DEB">
      <w:pPr>
        <w:widowControl w:val="0"/>
        <w:tabs>
          <w:tab w:val="left" w:pos="0"/>
        </w:tabs>
        <w:jc w:val="both"/>
        <w:outlineLvl w:val="0"/>
        <w:rPr>
          <w:rFonts w:ascii="Arial" w:hAnsi="Arial" w:cs="Arial"/>
        </w:rPr>
      </w:pPr>
    </w:p>
    <w:p w:rsidR="00BA6B26" w:rsidRDefault="00BA6B26" w:rsidP="00BA6B26">
      <w:pPr>
        <w:widowControl w:val="0"/>
        <w:tabs>
          <w:tab w:val="left" w:pos="0"/>
        </w:tabs>
        <w:jc w:val="both"/>
        <w:outlineLvl w:val="0"/>
        <w:rPr>
          <w:rFonts w:ascii="Arial" w:hAnsi="Arial" w:cs="Arial"/>
        </w:rPr>
      </w:pPr>
      <w:r>
        <w:rPr>
          <w:rFonts w:ascii="Arial" w:hAnsi="Arial" w:cs="Arial"/>
        </w:rPr>
        <w:t>Sollten noch Unklarheiten über den Sachverhalt bestehen, biete ich an, Ihnen diesen zu erläutern.</w:t>
      </w:r>
    </w:p>
    <w:p w:rsidR="00150DEB" w:rsidRDefault="00150DEB" w:rsidP="00150DEB">
      <w:pPr>
        <w:widowControl w:val="0"/>
        <w:tabs>
          <w:tab w:val="left" w:pos="0"/>
        </w:tabs>
        <w:jc w:val="both"/>
        <w:outlineLvl w:val="0"/>
        <w:rPr>
          <w:rFonts w:ascii="Arial" w:hAnsi="Arial" w:cs="Arial"/>
        </w:rPr>
      </w:pPr>
    </w:p>
    <w:p w:rsidR="00663E94" w:rsidRDefault="00663E94" w:rsidP="00150DEB">
      <w:pPr>
        <w:widowControl w:val="0"/>
        <w:tabs>
          <w:tab w:val="left" w:pos="0"/>
        </w:tabs>
        <w:jc w:val="both"/>
        <w:outlineLvl w:val="0"/>
        <w:rPr>
          <w:rFonts w:ascii="Arial" w:hAnsi="Arial" w:cs="Arial"/>
        </w:rPr>
      </w:pPr>
    </w:p>
    <w:p w:rsidR="00150DEB" w:rsidRPr="00E2345B" w:rsidRDefault="00150DEB" w:rsidP="00150DEB">
      <w:pPr>
        <w:widowControl w:val="0"/>
        <w:tabs>
          <w:tab w:val="left" w:pos="0"/>
        </w:tabs>
        <w:jc w:val="both"/>
        <w:outlineLvl w:val="0"/>
        <w:rPr>
          <w:rFonts w:ascii="Arial" w:hAnsi="Arial" w:cs="Arial"/>
        </w:rPr>
      </w:pPr>
      <w:r w:rsidRPr="00E2345B">
        <w:rPr>
          <w:rFonts w:ascii="Arial" w:hAnsi="Arial" w:cs="Arial"/>
        </w:rPr>
        <w:t>Mit freundlichen Grüßen</w:t>
      </w:r>
    </w:p>
    <w:p w:rsidR="00150DEB" w:rsidRDefault="00150DEB" w:rsidP="00150DEB">
      <w:pPr>
        <w:widowControl w:val="0"/>
        <w:tabs>
          <w:tab w:val="left" w:pos="0"/>
        </w:tabs>
        <w:jc w:val="both"/>
        <w:rPr>
          <w:rFonts w:ascii="Arial" w:hAnsi="Arial" w:cs="Arial"/>
        </w:rPr>
      </w:pPr>
    </w:p>
    <w:p w:rsidR="00150DEB" w:rsidRDefault="00150DEB" w:rsidP="00150DEB">
      <w:pPr>
        <w:widowControl w:val="0"/>
        <w:tabs>
          <w:tab w:val="left" w:pos="0"/>
        </w:tabs>
        <w:jc w:val="both"/>
        <w:rPr>
          <w:rFonts w:ascii="Arial" w:hAnsi="Arial" w:cs="Arial"/>
        </w:rPr>
      </w:pPr>
    </w:p>
    <w:p w:rsidR="00AD2347" w:rsidRDefault="00AD2347">
      <w:pPr>
        <w:widowControl w:val="0"/>
        <w:tabs>
          <w:tab w:val="left" w:pos="0"/>
        </w:tabs>
        <w:jc w:val="both"/>
        <w:rPr>
          <w:rFonts w:ascii="Arial" w:hAnsi="Arial" w:cs="Arial"/>
        </w:rPr>
      </w:pPr>
    </w:p>
    <w:p w:rsidR="00AD2347" w:rsidRDefault="00AD2347">
      <w:pPr>
        <w:widowControl w:val="0"/>
        <w:tabs>
          <w:tab w:val="left" w:pos="0"/>
        </w:tabs>
        <w:jc w:val="both"/>
        <w:rPr>
          <w:rFonts w:ascii="Arial" w:hAnsi="Arial" w:cs="Arial"/>
        </w:rPr>
      </w:pPr>
    </w:p>
    <w:p w:rsidR="00AD2347" w:rsidRDefault="00AD2347">
      <w:pPr>
        <w:widowControl w:val="0"/>
        <w:tabs>
          <w:tab w:val="left" w:pos="0"/>
        </w:tabs>
        <w:jc w:val="both"/>
        <w:rPr>
          <w:rFonts w:ascii="Arial" w:hAnsi="Arial" w:cs="Arial"/>
        </w:rPr>
      </w:pPr>
    </w:p>
    <w:p w:rsidR="00AD2347" w:rsidRDefault="00AD2347">
      <w:pPr>
        <w:widowControl w:val="0"/>
        <w:tabs>
          <w:tab w:val="left" w:pos="0"/>
        </w:tabs>
        <w:jc w:val="both"/>
        <w:rPr>
          <w:rFonts w:ascii="Arial" w:hAnsi="Arial" w:cs="Arial"/>
        </w:rPr>
      </w:pPr>
    </w:p>
    <w:p w:rsidR="00AD2347" w:rsidRDefault="00AD2347">
      <w:pPr>
        <w:widowControl w:val="0"/>
        <w:tabs>
          <w:tab w:val="left" w:pos="0"/>
        </w:tabs>
        <w:jc w:val="both"/>
        <w:rPr>
          <w:rFonts w:ascii="Arial" w:hAnsi="Arial" w:cs="Arial"/>
        </w:rPr>
      </w:pPr>
    </w:p>
    <w:p w:rsidR="00AD2347" w:rsidRDefault="00AD2347">
      <w:pPr>
        <w:widowControl w:val="0"/>
        <w:tabs>
          <w:tab w:val="left" w:pos="0"/>
        </w:tabs>
        <w:jc w:val="both"/>
        <w:rPr>
          <w:rFonts w:ascii="Arial" w:hAnsi="Arial" w:cs="Arial"/>
        </w:rPr>
      </w:pPr>
    </w:p>
    <w:p w:rsidR="00AD2347" w:rsidRDefault="00AD2347">
      <w:pPr>
        <w:widowControl w:val="0"/>
        <w:tabs>
          <w:tab w:val="left" w:pos="0"/>
        </w:tabs>
        <w:jc w:val="both"/>
        <w:rPr>
          <w:rFonts w:ascii="Arial" w:hAnsi="Arial" w:cs="Arial"/>
        </w:rPr>
      </w:pPr>
    </w:p>
    <w:p w:rsidR="00AD2347" w:rsidRDefault="00AD2347">
      <w:pPr>
        <w:widowControl w:val="0"/>
        <w:tabs>
          <w:tab w:val="left" w:pos="0"/>
        </w:tabs>
        <w:jc w:val="both"/>
        <w:rPr>
          <w:rFonts w:ascii="Arial" w:hAnsi="Arial" w:cs="Arial"/>
        </w:rPr>
      </w:pPr>
    </w:p>
    <w:p w:rsidR="00AD2347" w:rsidRDefault="00AD2347">
      <w:pPr>
        <w:widowControl w:val="0"/>
        <w:tabs>
          <w:tab w:val="left" w:pos="0"/>
        </w:tabs>
        <w:jc w:val="both"/>
        <w:rPr>
          <w:rFonts w:ascii="Arial" w:hAnsi="Arial" w:cs="Arial"/>
        </w:rPr>
      </w:pPr>
    </w:p>
    <w:p w:rsidR="00AD2347" w:rsidRDefault="00AD2347">
      <w:pPr>
        <w:widowControl w:val="0"/>
        <w:tabs>
          <w:tab w:val="left" w:pos="0"/>
        </w:tabs>
        <w:jc w:val="both"/>
        <w:rPr>
          <w:rFonts w:ascii="Arial" w:hAnsi="Arial" w:cs="Arial"/>
        </w:rPr>
      </w:pPr>
    </w:p>
    <w:p w:rsidR="00AD2347" w:rsidRDefault="00AD2347">
      <w:pPr>
        <w:widowControl w:val="0"/>
        <w:tabs>
          <w:tab w:val="left" w:pos="0"/>
        </w:tabs>
        <w:jc w:val="both"/>
        <w:rPr>
          <w:rFonts w:ascii="Arial" w:hAnsi="Arial" w:cs="Arial"/>
        </w:rPr>
      </w:pPr>
    </w:p>
    <w:p w:rsidR="00645379" w:rsidRPr="00E2345B" w:rsidRDefault="00645379">
      <w:pPr>
        <w:widowControl w:val="0"/>
        <w:tabs>
          <w:tab w:val="left" w:pos="0"/>
        </w:tabs>
        <w:jc w:val="both"/>
        <w:rPr>
          <w:rFonts w:ascii="Arial" w:hAnsi="Arial" w:cs="Arial"/>
        </w:rPr>
      </w:pPr>
    </w:p>
    <w:p w:rsidR="00454930" w:rsidRDefault="00454930" w:rsidP="00FC2BB5">
      <w:pPr>
        <w:widowControl w:val="0"/>
        <w:tabs>
          <w:tab w:val="left" w:pos="0"/>
        </w:tabs>
        <w:jc w:val="center"/>
        <w:outlineLvl w:val="0"/>
        <w:rPr>
          <w:rFonts w:ascii="Arial" w:hAnsi="Arial" w:cs="Arial"/>
          <w:b/>
          <w:sz w:val="18"/>
          <w:szCs w:val="18"/>
        </w:rPr>
      </w:pPr>
    </w:p>
    <w:p w:rsidR="00454930" w:rsidRDefault="00454930" w:rsidP="00FC2BB5">
      <w:pPr>
        <w:widowControl w:val="0"/>
        <w:tabs>
          <w:tab w:val="left" w:pos="0"/>
        </w:tabs>
        <w:jc w:val="center"/>
        <w:outlineLvl w:val="0"/>
        <w:rPr>
          <w:rFonts w:ascii="Arial" w:hAnsi="Arial" w:cs="Arial"/>
          <w:b/>
          <w:sz w:val="18"/>
          <w:szCs w:val="18"/>
        </w:rPr>
      </w:pPr>
    </w:p>
    <w:p w:rsidR="00454930" w:rsidRDefault="00454930" w:rsidP="00FC2BB5">
      <w:pPr>
        <w:widowControl w:val="0"/>
        <w:tabs>
          <w:tab w:val="left" w:pos="0"/>
        </w:tabs>
        <w:jc w:val="center"/>
        <w:outlineLvl w:val="0"/>
        <w:rPr>
          <w:rFonts w:ascii="Arial" w:hAnsi="Arial" w:cs="Arial"/>
          <w:b/>
          <w:sz w:val="18"/>
          <w:szCs w:val="18"/>
        </w:rPr>
      </w:pPr>
    </w:p>
    <w:p w:rsidR="00454930" w:rsidRDefault="00454930" w:rsidP="00FC2BB5">
      <w:pPr>
        <w:widowControl w:val="0"/>
        <w:tabs>
          <w:tab w:val="left" w:pos="0"/>
        </w:tabs>
        <w:jc w:val="center"/>
        <w:outlineLvl w:val="0"/>
        <w:rPr>
          <w:rFonts w:ascii="Arial" w:hAnsi="Arial" w:cs="Arial"/>
          <w:b/>
          <w:sz w:val="18"/>
          <w:szCs w:val="18"/>
        </w:rPr>
      </w:pPr>
    </w:p>
    <w:p w:rsidR="00454930" w:rsidRDefault="00454930" w:rsidP="00FC2BB5">
      <w:pPr>
        <w:widowControl w:val="0"/>
        <w:tabs>
          <w:tab w:val="left" w:pos="0"/>
        </w:tabs>
        <w:jc w:val="center"/>
        <w:outlineLvl w:val="0"/>
        <w:rPr>
          <w:rFonts w:ascii="Arial" w:hAnsi="Arial" w:cs="Arial"/>
          <w:b/>
          <w:sz w:val="18"/>
          <w:szCs w:val="18"/>
        </w:rPr>
      </w:pPr>
    </w:p>
    <w:p w:rsidR="00454930" w:rsidRDefault="00454930" w:rsidP="00FC2BB5">
      <w:pPr>
        <w:widowControl w:val="0"/>
        <w:tabs>
          <w:tab w:val="left" w:pos="0"/>
        </w:tabs>
        <w:jc w:val="center"/>
        <w:outlineLvl w:val="0"/>
        <w:rPr>
          <w:rFonts w:ascii="Arial" w:hAnsi="Arial" w:cs="Arial"/>
          <w:b/>
          <w:sz w:val="18"/>
          <w:szCs w:val="18"/>
        </w:rPr>
      </w:pPr>
    </w:p>
    <w:p w:rsidR="00454930" w:rsidRDefault="00454930" w:rsidP="00FC2BB5">
      <w:pPr>
        <w:widowControl w:val="0"/>
        <w:tabs>
          <w:tab w:val="left" w:pos="0"/>
        </w:tabs>
        <w:jc w:val="center"/>
        <w:outlineLvl w:val="0"/>
        <w:rPr>
          <w:rFonts w:ascii="Arial" w:hAnsi="Arial" w:cs="Arial"/>
          <w:b/>
          <w:sz w:val="18"/>
          <w:szCs w:val="18"/>
        </w:rPr>
      </w:pPr>
    </w:p>
    <w:p w:rsidR="00454930" w:rsidRDefault="00454930" w:rsidP="00FC2BB5">
      <w:pPr>
        <w:widowControl w:val="0"/>
        <w:tabs>
          <w:tab w:val="left" w:pos="0"/>
        </w:tabs>
        <w:jc w:val="center"/>
        <w:outlineLvl w:val="0"/>
        <w:rPr>
          <w:rFonts w:ascii="Arial" w:hAnsi="Arial" w:cs="Arial"/>
          <w:b/>
          <w:sz w:val="18"/>
          <w:szCs w:val="18"/>
        </w:rPr>
      </w:pPr>
    </w:p>
    <w:p w:rsidR="00454930" w:rsidRDefault="00454930" w:rsidP="00FC2BB5">
      <w:pPr>
        <w:widowControl w:val="0"/>
        <w:tabs>
          <w:tab w:val="left" w:pos="0"/>
        </w:tabs>
        <w:jc w:val="center"/>
        <w:outlineLvl w:val="0"/>
        <w:rPr>
          <w:rFonts w:ascii="Arial" w:hAnsi="Arial" w:cs="Arial"/>
          <w:b/>
          <w:sz w:val="18"/>
          <w:szCs w:val="18"/>
        </w:rPr>
      </w:pPr>
    </w:p>
    <w:p w:rsidR="00454930" w:rsidRDefault="00454930" w:rsidP="00FC2BB5">
      <w:pPr>
        <w:widowControl w:val="0"/>
        <w:tabs>
          <w:tab w:val="left" w:pos="0"/>
        </w:tabs>
        <w:jc w:val="center"/>
        <w:outlineLvl w:val="0"/>
        <w:rPr>
          <w:rFonts w:ascii="Arial" w:hAnsi="Arial" w:cs="Arial"/>
          <w:b/>
          <w:sz w:val="18"/>
          <w:szCs w:val="18"/>
        </w:rPr>
      </w:pPr>
    </w:p>
    <w:p w:rsidR="00454930" w:rsidRDefault="00454930" w:rsidP="00FC2BB5">
      <w:pPr>
        <w:widowControl w:val="0"/>
        <w:tabs>
          <w:tab w:val="left" w:pos="0"/>
        </w:tabs>
        <w:jc w:val="center"/>
        <w:outlineLvl w:val="0"/>
        <w:rPr>
          <w:rFonts w:ascii="Arial" w:hAnsi="Arial" w:cs="Arial"/>
          <w:b/>
          <w:sz w:val="18"/>
          <w:szCs w:val="18"/>
        </w:rPr>
      </w:pPr>
    </w:p>
    <w:p w:rsidR="00454930" w:rsidRDefault="00454930" w:rsidP="00FC2BB5">
      <w:pPr>
        <w:widowControl w:val="0"/>
        <w:tabs>
          <w:tab w:val="left" w:pos="0"/>
        </w:tabs>
        <w:jc w:val="center"/>
        <w:outlineLvl w:val="0"/>
        <w:rPr>
          <w:rFonts w:ascii="Arial" w:hAnsi="Arial" w:cs="Arial"/>
          <w:b/>
          <w:sz w:val="18"/>
          <w:szCs w:val="18"/>
        </w:rPr>
      </w:pPr>
    </w:p>
    <w:p w:rsidR="00454930" w:rsidRDefault="00454930" w:rsidP="00FC2BB5">
      <w:pPr>
        <w:widowControl w:val="0"/>
        <w:tabs>
          <w:tab w:val="left" w:pos="0"/>
        </w:tabs>
        <w:jc w:val="center"/>
        <w:outlineLvl w:val="0"/>
        <w:rPr>
          <w:rFonts w:ascii="Arial" w:hAnsi="Arial" w:cs="Arial"/>
          <w:b/>
          <w:sz w:val="18"/>
          <w:szCs w:val="18"/>
        </w:rPr>
      </w:pPr>
    </w:p>
    <w:p w:rsidR="00454930" w:rsidRDefault="00454930" w:rsidP="00FC2BB5">
      <w:pPr>
        <w:widowControl w:val="0"/>
        <w:tabs>
          <w:tab w:val="left" w:pos="0"/>
        </w:tabs>
        <w:jc w:val="center"/>
        <w:outlineLvl w:val="0"/>
        <w:rPr>
          <w:rFonts w:ascii="Arial" w:hAnsi="Arial" w:cs="Arial"/>
          <w:b/>
          <w:sz w:val="18"/>
          <w:szCs w:val="18"/>
        </w:rPr>
      </w:pPr>
    </w:p>
    <w:p w:rsidR="00454930" w:rsidRDefault="00454930" w:rsidP="00FC2BB5">
      <w:pPr>
        <w:widowControl w:val="0"/>
        <w:tabs>
          <w:tab w:val="left" w:pos="0"/>
        </w:tabs>
        <w:jc w:val="center"/>
        <w:outlineLvl w:val="0"/>
        <w:rPr>
          <w:rFonts w:ascii="Arial" w:hAnsi="Arial" w:cs="Arial"/>
          <w:b/>
          <w:sz w:val="18"/>
          <w:szCs w:val="18"/>
        </w:rPr>
      </w:pPr>
    </w:p>
    <w:p w:rsidR="00454930" w:rsidRDefault="00454930" w:rsidP="00FC2BB5">
      <w:pPr>
        <w:widowControl w:val="0"/>
        <w:tabs>
          <w:tab w:val="left" w:pos="0"/>
        </w:tabs>
        <w:jc w:val="center"/>
        <w:outlineLvl w:val="0"/>
        <w:rPr>
          <w:rFonts w:ascii="Arial" w:hAnsi="Arial" w:cs="Arial"/>
          <w:b/>
          <w:sz w:val="18"/>
          <w:szCs w:val="18"/>
        </w:rPr>
      </w:pPr>
    </w:p>
    <w:p w:rsidR="00454930" w:rsidRDefault="00454930" w:rsidP="00FC2BB5">
      <w:pPr>
        <w:widowControl w:val="0"/>
        <w:tabs>
          <w:tab w:val="left" w:pos="0"/>
        </w:tabs>
        <w:jc w:val="center"/>
        <w:outlineLvl w:val="0"/>
        <w:rPr>
          <w:rFonts w:ascii="Arial" w:hAnsi="Arial" w:cs="Arial"/>
          <w:b/>
          <w:sz w:val="18"/>
          <w:szCs w:val="18"/>
        </w:rPr>
      </w:pPr>
    </w:p>
    <w:p w:rsidR="00454930" w:rsidRDefault="00454930" w:rsidP="00FC2BB5">
      <w:pPr>
        <w:widowControl w:val="0"/>
        <w:tabs>
          <w:tab w:val="left" w:pos="0"/>
        </w:tabs>
        <w:jc w:val="center"/>
        <w:outlineLvl w:val="0"/>
        <w:rPr>
          <w:rFonts w:ascii="Arial" w:hAnsi="Arial" w:cs="Arial"/>
          <w:b/>
          <w:sz w:val="18"/>
          <w:szCs w:val="18"/>
        </w:rPr>
      </w:pPr>
    </w:p>
    <w:p w:rsidR="00454930" w:rsidRDefault="00454930" w:rsidP="00FC2BB5">
      <w:pPr>
        <w:widowControl w:val="0"/>
        <w:tabs>
          <w:tab w:val="left" w:pos="0"/>
        </w:tabs>
        <w:jc w:val="center"/>
        <w:outlineLvl w:val="0"/>
        <w:rPr>
          <w:rFonts w:ascii="Arial" w:hAnsi="Arial" w:cs="Arial"/>
          <w:b/>
          <w:sz w:val="18"/>
          <w:szCs w:val="18"/>
        </w:rPr>
      </w:pPr>
    </w:p>
    <w:p w:rsidR="00454930" w:rsidRDefault="00454930" w:rsidP="00FC2BB5">
      <w:pPr>
        <w:widowControl w:val="0"/>
        <w:tabs>
          <w:tab w:val="left" w:pos="0"/>
        </w:tabs>
        <w:jc w:val="center"/>
        <w:outlineLvl w:val="0"/>
        <w:rPr>
          <w:rFonts w:ascii="Arial" w:hAnsi="Arial" w:cs="Arial"/>
          <w:b/>
          <w:sz w:val="18"/>
          <w:szCs w:val="18"/>
        </w:rPr>
      </w:pPr>
    </w:p>
    <w:p w:rsidR="00454930" w:rsidRDefault="00454930" w:rsidP="00FC2BB5">
      <w:pPr>
        <w:widowControl w:val="0"/>
        <w:tabs>
          <w:tab w:val="left" w:pos="0"/>
        </w:tabs>
        <w:jc w:val="center"/>
        <w:outlineLvl w:val="0"/>
        <w:rPr>
          <w:rFonts w:ascii="Arial" w:hAnsi="Arial" w:cs="Arial"/>
          <w:b/>
          <w:sz w:val="18"/>
          <w:szCs w:val="18"/>
        </w:rPr>
      </w:pPr>
    </w:p>
    <w:p w:rsidR="00454930" w:rsidRDefault="00454930" w:rsidP="00FC2BB5">
      <w:pPr>
        <w:widowControl w:val="0"/>
        <w:tabs>
          <w:tab w:val="left" w:pos="0"/>
        </w:tabs>
        <w:jc w:val="center"/>
        <w:outlineLvl w:val="0"/>
        <w:rPr>
          <w:rFonts w:ascii="Arial" w:hAnsi="Arial" w:cs="Arial"/>
          <w:b/>
          <w:sz w:val="18"/>
          <w:szCs w:val="18"/>
        </w:rPr>
      </w:pPr>
    </w:p>
    <w:p w:rsidR="00454930" w:rsidRDefault="00454930" w:rsidP="00FC2BB5">
      <w:pPr>
        <w:widowControl w:val="0"/>
        <w:tabs>
          <w:tab w:val="left" w:pos="0"/>
        </w:tabs>
        <w:jc w:val="center"/>
        <w:outlineLvl w:val="0"/>
        <w:rPr>
          <w:rFonts w:ascii="Arial" w:hAnsi="Arial" w:cs="Arial"/>
          <w:b/>
          <w:sz w:val="18"/>
          <w:szCs w:val="18"/>
        </w:rPr>
      </w:pPr>
    </w:p>
    <w:p w:rsidR="00454930" w:rsidRDefault="00454930" w:rsidP="00FC2BB5">
      <w:pPr>
        <w:widowControl w:val="0"/>
        <w:tabs>
          <w:tab w:val="left" w:pos="0"/>
        </w:tabs>
        <w:jc w:val="center"/>
        <w:outlineLvl w:val="0"/>
        <w:rPr>
          <w:rFonts w:ascii="Arial" w:hAnsi="Arial" w:cs="Arial"/>
          <w:b/>
          <w:sz w:val="18"/>
          <w:szCs w:val="18"/>
        </w:rPr>
      </w:pPr>
    </w:p>
    <w:p w:rsidR="00454930" w:rsidRDefault="00454930" w:rsidP="00454930">
      <w:r>
        <w:rPr>
          <w:rFonts w:ascii="Arial" w:hAnsi="Arial" w:cs="Arial"/>
        </w:rPr>
        <w:t>___________________________________</w:t>
      </w:r>
    </w:p>
    <w:p w:rsidR="00454930" w:rsidRPr="00E2345B" w:rsidRDefault="00454930" w:rsidP="00454930">
      <w:pPr>
        <w:pStyle w:val="Funotentext"/>
        <w:rPr>
          <w:rFonts w:ascii="Arial" w:hAnsi="Arial" w:cs="Arial"/>
          <w:sz w:val="16"/>
        </w:rPr>
      </w:pPr>
      <w:r w:rsidRPr="00E2345B">
        <w:rPr>
          <w:rFonts w:ascii="Arial" w:hAnsi="Arial" w:cs="Arial"/>
        </w:rPr>
        <w:t>* Nichtzutreffendes streichen</w:t>
      </w:r>
      <w:r>
        <w:rPr>
          <w:rFonts w:ascii="Arial" w:hAnsi="Arial" w:cs="Arial"/>
        </w:rPr>
        <w:t xml:space="preserve"> bzw. löschen</w:t>
      </w:r>
    </w:p>
    <w:p w:rsidR="00FC2BB5" w:rsidRPr="00376927" w:rsidRDefault="00FC2BB5" w:rsidP="00FC2BB5">
      <w:pPr>
        <w:widowControl w:val="0"/>
        <w:tabs>
          <w:tab w:val="left" w:pos="0"/>
        </w:tabs>
        <w:jc w:val="center"/>
        <w:outlineLvl w:val="0"/>
        <w:rPr>
          <w:rFonts w:cs="Arial"/>
          <w:b/>
        </w:rPr>
      </w:pPr>
      <w:r>
        <w:rPr>
          <w:rFonts w:ascii="Arial" w:hAnsi="Arial" w:cs="Arial"/>
          <w:b/>
          <w:sz w:val="18"/>
          <w:szCs w:val="18"/>
        </w:rPr>
        <w:br w:type="page"/>
      </w:r>
      <w:r w:rsidRPr="00376927">
        <w:rPr>
          <w:rFonts w:cs="Arial"/>
          <w:b/>
        </w:rPr>
        <w:lastRenderedPageBreak/>
        <w:t>Auszug aus dem Vermessungs- und Katastergesetz (VermKatG NW)</w:t>
      </w:r>
    </w:p>
    <w:p w:rsidR="00FC2BB5" w:rsidRPr="00376927" w:rsidRDefault="00FC2BB5" w:rsidP="00FC2BB5">
      <w:pPr>
        <w:widowControl w:val="0"/>
        <w:tabs>
          <w:tab w:val="left" w:pos="0"/>
        </w:tabs>
        <w:jc w:val="center"/>
        <w:rPr>
          <w:rFonts w:cs="Arial"/>
          <w:b/>
          <w:lang w:val="it-IT"/>
        </w:rPr>
      </w:pPr>
      <w:r w:rsidRPr="00376927">
        <w:rPr>
          <w:rFonts w:cs="Arial"/>
          <w:b/>
        </w:rPr>
        <w:t xml:space="preserve">in der Fassung der Bekanntmachung vom </w:t>
      </w:r>
      <w:r>
        <w:rPr>
          <w:rFonts w:cs="Arial"/>
          <w:b/>
        </w:rPr>
        <w:t>1</w:t>
      </w:r>
      <w:r w:rsidRPr="00376927">
        <w:rPr>
          <w:rFonts w:cs="Arial"/>
          <w:b/>
        </w:rPr>
        <w:t xml:space="preserve">. </w:t>
      </w:r>
      <w:r>
        <w:rPr>
          <w:rFonts w:cs="Arial"/>
          <w:b/>
          <w:lang w:val="it-IT"/>
        </w:rPr>
        <w:t>April</w:t>
      </w:r>
      <w:r w:rsidRPr="00376927">
        <w:rPr>
          <w:rFonts w:cs="Arial"/>
          <w:b/>
          <w:lang w:val="it-IT"/>
        </w:rPr>
        <w:t xml:space="preserve"> </w:t>
      </w:r>
      <w:r>
        <w:rPr>
          <w:rFonts w:cs="Arial"/>
          <w:b/>
          <w:lang w:val="it-IT"/>
        </w:rPr>
        <w:t>2014</w:t>
      </w:r>
    </w:p>
    <w:p w:rsidR="00FC2BB5" w:rsidRPr="00376927" w:rsidRDefault="00FC2BB5" w:rsidP="00FC2BB5">
      <w:pPr>
        <w:widowControl w:val="0"/>
        <w:tabs>
          <w:tab w:val="left" w:pos="0"/>
        </w:tabs>
        <w:jc w:val="center"/>
        <w:rPr>
          <w:rFonts w:cs="Arial"/>
          <w:lang w:val="it-IT"/>
        </w:rPr>
      </w:pPr>
      <w:r w:rsidRPr="00376927">
        <w:rPr>
          <w:rFonts w:cs="Arial"/>
          <w:b/>
          <w:lang w:val="it-IT"/>
        </w:rPr>
        <w:t>(</w:t>
      </w:r>
      <w:proofErr w:type="gramStart"/>
      <w:r w:rsidRPr="00376927">
        <w:rPr>
          <w:rFonts w:cs="Arial"/>
          <w:b/>
          <w:lang w:val="it-IT"/>
        </w:rPr>
        <w:t>GV.N</w:t>
      </w:r>
      <w:r>
        <w:rPr>
          <w:rFonts w:cs="Arial"/>
          <w:b/>
          <w:lang w:val="it-IT"/>
        </w:rPr>
        <w:t>R</w:t>
      </w:r>
      <w:r w:rsidRPr="00376927">
        <w:rPr>
          <w:rFonts w:cs="Arial"/>
          <w:b/>
          <w:lang w:val="it-IT"/>
        </w:rPr>
        <w:t>W</w:t>
      </w:r>
      <w:proofErr w:type="gramEnd"/>
      <w:r w:rsidRPr="00376927">
        <w:rPr>
          <w:rFonts w:cs="Arial"/>
          <w:b/>
          <w:lang w:val="it-IT"/>
        </w:rPr>
        <w:t>.</w:t>
      </w:r>
      <w:r>
        <w:rPr>
          <w:rFonts w:cs="Arial"/>
          <w:b/>
          <w:lang w:val="it-IT"/>
        </w:rPr>
        <w:t>2014</w:t>
      </w:r>
      <w:r w:rsidRPr="00376927">
        <w:rPr>
          <w:rFonts w:cs="Arial"/>
          <w:b/>
          <w:lang w:val="it-IT"/>
        </w:rPr>
        <w:t xml:space="preserve"> S. </w:t>
      </w:r>
      <w:r>
        <w:rPr>
          <w:rFonts w:cs="Arial"/>
          <w:b/>
          <w:lang w:val="it-IT"/>
        </w:rPr>
        <w:t>253</w:t>
      </w:r>
      <w:r w:rsidRPr="00376927">
        <w:rPr>
          <w:rFonts w:cs="Arial"/>
          <w:b/>
          <w:lang w:val="it-IT"/>
        </w:rPr>
        <w:t>/SGV.NW.7134)</w:t>
      </w:r>
    </w:p>
    <w:p w:rsidR="005B2142" w:rsidRPr="00663E94" w:rsidRDefault="005B2142" w:rsidP="00FC2BB5">
      <w:pPr>
        <w:widowControl w:val="0"/>
        <w:tabs>
          <w:tab w:val="left" w:pos="0"/>
        </w:tabs>
        <w:jc w:val="center"/>
        <w:outlineLvl w:val="0"/>
        <w:rPr>
          <w:rFonts w:ascii="Arial" w:hAnsi="Arial" w:cs="Arial"/>
          <w:sz w:val="10"/>
          <w:szCs w:val="10"/>
          <w:lang w:val="it-IT"/>
        </w:rPr>
      </w:pPr>
    </w:p>
    <w:p w:rsidR="006F4109" w:rsidRPr="00E2345B" w:rsidRDefault="006F4109" w:rsidP="006F4109">
      <w:pPr>
        <w:widowControl w:val="0"/>
        <w:tabs>
          <w:tab w:val="left" w:pos="0"/>
        </w:tabs>
        <w:jc w:val="center"/>
        <w:rPr>
          <w:rFonts w:ascii="Arial" w:hAnsi="Arial" w:cs="Arial"/>
          <w:sz w:val="18"/>
          <w:szCs w:val="18"/>
        </w:rPr>
      </w:pPr>
      <w:r w:rsidRPr="00E2345B">
        <w:rPr>
          <w:rFonts w:ascii="Arial" w:hAnsi="Arial" w:cs="Arial"/>
          <w:sz w:val="18"/>
          <w:szCs w:val="18"/>
        </w:rPr>
        <w:t xml:space="preserve">§ 19 </w:t>
      </w:r>
      <w:r w:rsidRPr="00E2345B">
        <w:rPr>
          <w:rFonts w:ascii="Arial" w:hAnsi="Arial" w:cs="Arial"/>
          <w:sz w:val="18"/>
          <w:szCs w:val="18"/>
        </w:rPr>
        <w:br/>
        <w:t>Feststellung von Grundstücksgrenzen</w:t>
      </w:r>
    </w:p>
    <w:p w:rsidR="006F4109" w:rsidRPr="00FC2BB5" w:rsidRDefault="00FC2BB5" w:rsidP="006F4109">
      <w:pPr>
        <w:widowControl w:val="0"/>
        <w:tabs>
          <w:tab w:val="left" w:pos="0"/>
        </w:tabs>
        <w:jc w:val="both"/>
        <w:rPr>
          <w:rFonts w:ascii="Arial" w:hAnsi="Arial" w:cs="Arial"/>
          <w:sz w:val="18"/>
          <w:szCs w:val="18"/>
        </w:rPr>
      </w:pPr>
      <w:r w:rsidRPr="00FC2BB5">
        <w:rPr>
          <w:rFonts w:ascii="Arial" w:hAnsi="Arial" w:cs="Arial"/>
          <w:sz w:val="18"/>
          <w:szCs w:val="18"/>
        </w:rPr>
        <w:t>(1) Eine Grundstücksgrenze ist festgestellt, wenn ihre Lage eindeutig und zuverlässig ermittelt (Grenzermittlung) und das Ergebnis der Grenzermittlung von den Beteiligten (§ 21 Abs. 1) anerkannt ist oder als anerkannt gilt (§ 21 Abs. 5).</w:t>
      </w:r>
    </w:p>
    <w:p w:rsidR="00FC2BB5" w:rsidRDefault="00FC2BB5" w:rsidP="006F4109">
      <w:pPr>
        <w:widowControl w:val="0"/>
        <w:tabs>
          <w:tab w:val="left" w:pos="0"/>
        </w:tabs>
        <w:jc w:val="center"/>
        <w:rPr>
          <w:rFonts w:ascii="Arial" w:hAnsi="Arial" w:cs="Arial"/>
          <w:sz w:val="18"/>
          <w:szCs w:val="18"/>
        </w:rPr>
      </w:pPr>
    </w:p>
    <w:p w:rsidR="006F4109" w:rsidRPr="00E2345B" w:rsidRDefault="006F4109" w:rsidP="006F4109">
      <w:pPr>
        <w:widowControl w:val="0"/>
        <w:tabs>
          <w:tab w:val="left" w:pos="0"/>
        </w:tabs>
        <w:jc w:val="center"/>
        <w:rPr>
          <w:rFonts w:ascii="Arial" w:hAnsi="Arial" w:cs="Arial"/>
          <w:sz w:val="18"/>
          <w:szCs w:val="18"/>
        </w:rPr>
      </w:pPr>
      <w:r w:rsidRPr="00E2345B">
        <w:rPr>
          <w:rFonts w:ascii="Arial" w:hAnsi="Arial" w:cs="Arial"/>
          <w:sz w:val="18"/>
          <w:szCs w:val="18"/>
        </w:rPr>
        <w:t xml:space="preserve">§ 20 </w:t>
      </w:r>
      <w:r w:rsidRPr="00E2345B">
        <w:rPr>
          <w:rFonts w:ascii="Arial" w:hAnsi="Arial" w:cs="Arial"/>
          <w:sz w:val="18"/>
          <w:szCs w:val="18"/>
        </w:rPr>
        <w:br/>
        <w:t>Abmarkung von Grundstücksgrenzen</w:t>
      </w:r>
    </w:p>
    <w:p w:rsidR="00FC2BB5" w:rsidRPr="00FC2BB5" w:rsidRDefault="00FC2BB5" w:rsidP="00FC2BB5">
      <w:pPr>
        <w:widowControl w:val="0"/>
        <w:tabs>
          <w:tab w:val="left" w:pos="0"/>
        </w:tabs>
        <w:jc w:val="both"/>
        <w:rPr>
          <w:rFonts w:ascii="Arial" w:hAnsi="Arial" w:cs="Arial"/>
          <w:sz w:val="18"/>
          <w:szCs w:val="18"/>
        </w:rPr>
      </w:pPr>
      <w:r w:rsidRPr="00FC2BB5">
        <w:rPr>
          <w:rFonts w:ascii="Arial" w:hAnsi="Arial" w:cs="Arial"/>
          <w:sz w:val="18"/>
          <w:szCs w:val="18"/>
        </w:rPr>
        <w:t>(1) Festgestellte Grundstücksgrenzen sind durch Grenzzeichen eindeutig, dauerhaft und sichtbar zu kennzeichnen (Abmarkung), dabei steht es einer Abmarkung rechtlich gleich, wenn eine zu Liegenschaftsvermessungen befugte Stelle aufgrund örtlicher Untersuchung entscheidet, dass vorgefundene Grenzzeichen sowie markante Merkmale an Gebäuden oder an Grenzeinrichtungen diese Grundstücksgrenzen zutreffend kennzeichnen. Bei bereits festgestellten Grundstücksgrenzen steht eine solche Entscheidung nur dann einer Abmarkung rechtlich gleich, wenn mit ihr Unklarheiten über den Grenzverlauf und seine Kennzeichnung beseitigt werden (amtliche Bestätigung).</w:t>
      </w:r>
    </w:p>
    <w:p w:rsidR="00FC2BB5" w:rsidRPr="00FC2BB5" w:rsidRDefault="00FC2BB5" w:rsidP="00FC2BB5">
      <w:pPr>
        <w:widowControl w:val="0"/>
        <w:tabs>
          <w:tab w:val="left" w:pos="0"/>
        </w:tabs>
        <w:jc w:val="both"/>
        <w:rPr>
          <w:rFonts w:ascii="Arial" w:hAnsi="Arial" w:cs="Arial"/>
          <w:sz w:val="18"/>
          <w:szCs w:val="18"/>
        </w:rPr>
      </w:pPr>
      <w:r w:rsidRPr="00FC2BB5">
        <w:rPr>
          <w:rFonts w:ascii="Arial" w:hAnsi="Arial" w:cs="Arial"/>
          <w:sz w:val="18"/>
          <w:szCs w:val="18"/>
        </w:rPr>
        <w:t>(2) Von einer Abmarkung kann abgesehen werden, wenn</w:t>
      </w:r>
    </w:p>
    <w:p w:rsidR="00FC2BB5" w:rsidRPr="00FC2BB5" w:rsidRDefault="00FC2BB5" w:rsidP="00FC2BB5">
      <w:pPr>
        <w:widowControl w:val="0"/>
        <w:tabs>
          <w:tab w:val="left" w:pos="0"/>
        </w:tabs>
        <w:jc w:val="both"/>
        <w:rPr>
          <w:rFonts w:ascii="Arial" w:hAnsi="Arial" w:cs="Arial"/>
          <w:sz w:val="18"/>
          <w:szCs w:val="18"/>
        </w:rPr>
      </w:pPr>
      <w:r w:rsidRPr="00FC2BB5">
        <w:rPr>
          <w:rFonts w:ascii="Arial" w:hAnsi="Arial" w:cs="Arial"/>
          <w:sz w:val="18"/>
          <w:szCs w:val="18"/>
        </w:rPr>
        <w:t>1. Grenzzeichen die Bewirtschaftung der Grundstücke in unzumutbarer Weise behindern würden und die Beteiligten damit einverstanden sind, dass die Grenzen ihrer Grundstücke nicht abgemarkt werden,</w:t>
      </w:r>
    </w:p>
    <w:p w:rsidR="00FC2BB5" w:rsidRPr="00FC2BB5" w:rsidRDefault="00FC2BB5" w:rsidP="00FC2BB5">
      <w:pPr>
        <w:widowControl w:val="0"/>
        <w:tabs>
          <w:tab w:val="left" w:pos="0"/>
        </w:tabs>
        <w:jc w:val="both"/>
        <w:rPr>
          <w:rFonts w:ascii="Arial" w:hAnsi="Arial" w:cs="Arial"/>
          <w:sz w:val="18"/>
          <w:szCs w:val="18"/>
        </w:rPr>
      </w:pPr>
      <w:r w:rsidRPr="00FC2BB5">
        <w:rPr>
          <w:rFonts w:ascii="Arial" w:hAnsi="Arial" w:cs="Arial"/>
          <w:sz w:val="18"/>
          <w:szCs w:val="18"/>
        </w:rPr>
        <w:t>2. es sich um Grenzen zwischen Grundstücken handelt, die dem Gemeingebrauch dienen,</w:t>
      </w:r>
    </w:p>
    <w:p w:rsidR="00FC2BB5" w:rsidRPr="00FC2BB5" w:rsidRDefault="00FC2BB5" w:rsidP="00FC2BB5">
      <w:pPr>
        <w:widowControl w:val="0"/>
        <w:tabs>
          <w:tab w:val="left" w:pos="0"/>
        </w:tabs>
        <w:jc w:val="both"/>
        <w:rPr>
          <w:rFonts w:ascii="Arial" w:hAnsi="Arial" w:cs="Arial"/>
          <w:sz w:val="18"/>
          <w:szCs w:val="18"/>
        </w:rPr>
      </w:pPr>
      <w:r w:rsidRPr="00FC2BB5">
        <w:rPr>
          <w:rFonts w:ascii="Arial" w:hAnsi="Arial" w:cs="Arial"/>
          <w:sz w:val="18"/>
          <w:szCs w:val="18"/>
        </w:rPr>
        <w:t>3. Grundstücksgrenzen in der Uferlinie eines Gewässers oder in einem Gewässer verlaufen,</w:t>
      </w:r>
    </w:p>
    <w:p w:rsidR="00FC2BB5" w:rsidRPr="00FC2BB5" w:rsidRDefault="00FC2BB5" w:rsidP="00FC2BB5">
      <w:pPr>
        <w:widowControl w:val="0"/>
        <w:tabs>
          <w:tab w:val="left" w:pos="0"/>
        </w:tabs>
        <w:jc w:val="both"/>
        <w:rPr>
          <w:rFonts w:ascii="Arial" w:hAnsi="Arial" w:cs="Arial"/>
          <w:sz w:val="18"/>
          <w:szCs w:val="18"/>
        </w:rPr>
      </w:pPr>
      <w:r w:rsidRPr="00FC2BB5">
        <w:rPr>
          <w:rFonts w:ascii="Arial" w:hAnsi="Arial" w:cs="Arial"/>
          <w:sz w:val="18"/>
          <w:szCs w:val="18"/>
        </w:rPr>
        <w:t>4. die Abmarkung einen unverhältnismäßig hohen Aufwand erfordern würde oder</w:t>
      </w:r>
    </w:p>
    <w:p w:rsidR="00FC2BB5" w:rsidRPr="00FC2BB5" w:rsidRDefault="00FC2BB5" w:rsidP="00FC2BB5">
      <w:pPr>
        <w:widowControl w:val="0"/>
        <w:tabs>
          <w:tab w:val="left" w:pos="0"/>
        </w:tabs>
        <w:jc w:val="both"/>
        <w:rPr>
          <w:rFonts w:ascii="Arial" w:hAnsi="Arial" w:cs="Arial"/>
          <w:sz w:val="18"/>
          <w:szCs w:val="18"/>
        </w:rPr>
      </w:pPr>
      <w:r w:rsidRPr="00FC2BB5">
        <w:rPr>
          <w:rFonts w:ascii="Arial" w:hAnsi="Arial" w:cs="Arial"/>
          <w:sz w:val="18"/>
          <w:szCs w:val="18"/>
        </w:rPr>
        <w:t>5. eine Grundstücksgrenze auf Grund unterschiedlicher Belastungen im Grundbuch eines Eigentümers beibehalten werden muss, da eine Vereinigung der betroffenen Grundstücke nicht möglich ist.</w:t>
      </w:r>
    </w:p>
    <w:p w:rsidR="00FC2BB5" w:rsidRPr="00FC2BB5" w:rsidRDefault="00FC2BB5" w:rsidP="00FC2BB5">
      <w:pPr>
        <w:widowControl w:val="0"/>
        <w:tabs>
          <w:tab w:val="left" w:pos="0"/>
        </w:tabs>
        <w:jc w:val="both"/>
        <w:rPr>
          <w:rFonts w:ascii="Arial" w:hAnsi="Arial" w:cs="Arial"/>
          <w:sz w:val="18"/>
          <w:szCs w:val="18"/>
        </w:rPr>
      </w:pPr>
      <w:r w:rsidRPr="00FC2BB5">
        <w:rPr>
          <w:rFonts w:ascii="Arial" w:hAnsi="Arial" w:cs="Arial"/>
          <w:sz w:val="18"/>
          <w:szCs w:val="18"/>
        </w:rPr>
        <w:t>(3) Die Abmarkung ist zurückzustellen, wenn und soweit Grundstücksgrenzen, zum Beispiel wegen Bauarbeiten, vorübergehend nicht dauerhaft gekennzeichnet werden können. Die jeweilige Vermessungsstelle ist verpflichtet, die Abmarkung nach Wegfall der Hinderungsgründe vorzunehmen.</w:t>
      </w:r>
    </w:p>
    <w:p w:rsidR="00FC2BB5" w:rsidRPr="00FC2BB5" w:rsidRDefault="00FC2BB5" w:rsidP="00FC2BB5">
      <w:pPr>
        <w:widowControl w:val="0"/>
        <w:tabs>
          <w:tab w:val="left" w:pos="0"/>
        </w:tabs>
        <w:jc w:val="both"/>
        <w:rPr>
          <w:rFonts w:ascii="Arial" w:hAnsi="Arial" w:cs="Arial"/>
          <w:sz w:val="18"/>
          <w:szCs w:val="18"/>
        </w:rPr>
      </w:pPr>
      <w:r w:rsidRPr="00FC2BB5">
        <w:rPr>
          <w:rFonts w:ascii="Arial" w:hAnsi="Arial" w:cs="Arial"/>
          <w:sz w:val="18"/>
          <w:szCs w:val="18"/>
        </w:rPr>
        <w:t xml:space="preserve">(4) Grundstückseigentümerinnen oder Grundstückseigentümer und Erbbauberechtigte sind verpflichtet, in den Grundstücksgrenzen auch Grenzzeichen zu dulden, die zur Kennzeichnung der Grenzen der Nachbargrundstücke erforderlich sind. </w:t>
      </w:r>
    </w:p>
    <w:p w:rsidR="00FC2BB5" w:rsidRPr="00FC2BB5" w:rsidRDefault="00FC2BB5" w:rsidP="00FC2BB5">
      <w:pPr>
        <w:widowControl w:val="0"/>
        <w:tabs>
          <w:tab w:val="left" w:pos="0"/>
        </w:tabs>
        <w:jc w:val="both"/>
        <w:rPr>
          <w:rFonts w:ascii="Arial" w:hAnsi="Arial" w:cs="Arial"/>
          <w:sz w:val="18"/>
          <w:szCs w:val="18"/>
        </w:rPr>
      </w:pPr>
      <w:r w:rsidRPr="00FC2BB5">
        <w:rPr>
          <w:rFonts w:ascii="Arial" w:hAnsi="Arial" w:cs="Arial"/>
          <w:sz w:val="18"/>
          <w:szCs w:val="18"/>
        </w:rPr>
        <w:t>(5) Grenzzeichen dürfen nur von den in § 2 Abs. 1 bis 4 genannten Behörden und Personen angebracht, entfernt oder in ihrer vorgefundenen Lage verändert werden. § 7 Abs. 4 gilt entsprechend.</w:t>
      </w:r>
    </w:p>
    <w:p w:rsidR="00FC2BB5" w:rsidRPr="00FC2BB5" w:rsidRDefault="00FC2BB5" w:rsidP="00FC2BB5">
      <w:pPr>
        <w:widowControl w:val="0"/>
        <w:tabs>
          <w:tab w:val="left" w:pos="0"/>
        </w:tabs>
        <w:jc w:val="both"/>
        <w:rPr>
          <w:rFonts w:ascii="Arial" w:hAnsi="Arial" w:cs="Arial"/>
          <w:sz w:val="18"/>
          <w:szCs w:val="18"/>
        </w:rPr>
      </w:pPr>
      <w:r w:rsidRPr="00FC2BB5">
        <w:rPr>
          <w:rFonts w:ascii="Arial" w:hAnsi="Arial" w:cs="Arial"/>
          <w:sz w:val="18"/>
          <w:szCs w:val="18"/>
        </w:rPr>
        <w:t>(6) Wer Maßnahmen veranlasst, durch die Grenzzeichen unbefugt entfernt oder in ihrer vorgefundenen Lage verändert werden, hat auf seine Kosten die erneute Abmarkung von einer hierzu befugten Stelle (Absatz 5) vornehmen zu lassen. Wird dieser Verpflichtung nachgekommen, kann auf die Ahndung einer Ordnungswidrigkeit nach § 27 Absatz 1 Nummer 4 in Verbindung mit § 27 Absatz 2 verzichtet werden.</w:t>
      </w:r>
    </w:p>
    <w:p w:rsidR="00FC2BB5" w:rsidRPr="00FC2BB5" w:rsidRDefault="00FC2BB5" w:rsidP="00FC2BB5">
      <w:pPr>
        <w:widowControl w:val="0"/>
        <w:tabs>
          <w:tab w:val="left" w:pos="0"/>
        </w:tabs>
        <w:jc w:val="both"/>
        <w:rPr>
          <w:rFonts w:ascii="Arial" w:hAnsi="Arial" w:cs="Arial"/>
          <w:sz w:val="18"/>
          <w:szCs w:val="18"/>
        </w:rPr>
      </w:pPr>
      <w:r w:rsidRPr="00FC2BB5">
        <w:rPr>
          <w:rFonts w:ascii="Arial" w:hAnsi="Arial" w:cs="Arial"/>
          <w:sz w:val="18"/>
          <w:szCs w:val="18"/>
        </w:rPr>
        <w:t>(7) Die Katasterbehörde kann zur Erfüllung der Pflichten nach den Absätzen 3 und 6 nach Maßgabe einer Rechtsverordnung eine angemessene Frist setzen und nach Ablauf der Frist das Erforderliche auf Kosten der Verpflichteten veranlassen.</w:t>
      </w:r>
    </w:p>
    <w:p w:rsidR="00FC2BB5" w:rsidRPr="00FC2BB5" w:rsidRDefault="00FC2BB5" w:rsidP="00FC2BB5">
      <w:pPr>
        <w:widowControl w:val="0"/>
        <w:tabs>
          <w:tab w:val="left" w:pos="0"/>
        </w:tabs>
        <w:jc w:val="both"/>
        <w:rPr>
          <w:color w:val="000000"/>
          <w:sz w:val="24"/>
          <w:szCs w:val="24"/>
        </w:rPr>
      </w:pPr>
      <w:r w:rsidRPr="00FC2BB5">
        <w:rPr>
          <w:rFonts w:ascii="Arial" w:hAnsi="Arial" w:cs="Arial"/>
          <w:sz w:val="18"/>
          <w:szCs w:val="18"/>
        </w:rPr>
        <w:t>(8) Die Vorschriften über die Abmarkung gelten auch, wenn verlorengegangene Grenzzeichen ersetzt oder vorhandene Grenzzeichen in ihrer vorgefundenen Lage verändert oder entfernt werden.</w:t>
      </w:r>
    </w:p>
    <w:p w:rsidR="00257161" w:rsidRPr="00E2345B" w:rsidRDefault="00257161" w:rsidP="006F4109">
      <w:pPr>
        <w:widowControl w:val="0"/>
        <w:tabs>
          <w:tab w:val="left" w:pos="0"/>
        </w:tabs>
        <w:jc w:val="both"/>
        <w:rPr>
          <w:rFonts w:ascii="Arial" w:hAnsi="Arial" w:cs="Arial"/>
          <w:sz w:val="10"/>
          <w:szCs w:val="10"/>
        </w:rPr>
      </w:pPr>
    </w:p>
    <w:p w:rsidR="006F4109" w:rsidRPr="00E2345B" w:rsidRDefault="00D6631A" w:rsidP="00D6631A">
      <w:pPr>
        <w:jc w:val="center"/>
        <w:rPr>
          <w:rFonts w:ascii="Arial" w:hAnsi="Arial" w:cs="Arial"/>
          <w:sz w:val="18"/>
          <w:szCs w:val="18"/>
        </w:rPr>
      </w:pPr>
      <w:r w:rsidRPr="00E2345B">
        <w:rPr>
          <w:rFonts w:ascii="Arial" w:hAnsi="Arial" w:cs="Arial"/>
          <w:sz w:val="18"/>
          <w:szCs w:val="18"/>
        </w:rPr>
        <w:t xml:space="preserve">§ 21 </w:t>
      </w:r>
      <w:r w:rsidRPr="00E2345B">
        <w:rPr>
          <w:rFonts w:ascii="Arial" w:hAnsi="Arial" w:cs="Arial"/>
          <w:sz w:val="18"/>
          <w:szCs w:val="18"/>
        </w:rPr>
        <w:br/>
        <w:t>Mitwirkung der Beteiligten</w:t>
      </w:r>
    </w:p>
    <w:p w:rsidR="00D6631A" w:rsidRPr="00E2345B" w:rsidRDefault="00D6631A">
      <w:pPr>
        <w:jc w:val="both"/>
        <w:rPr>
          <w:rFonts w:ascii="Arial" w:hAnsi="Arial" w:cs="Arial"/>
          <w:sz w:val="18"/>
          <w:szCs w:val="18"/>
        </w:rPr>
      </w:pPr>
      <w:r w:rsidRPr="00E2345B">
        <w:rPr>
          <w:rFonts w:ascii="Arial" w:hAnsi="Arial" w:cs="Arial"/>
          <w:sz w:val="18"/>
          <w:szCs w:val="18"/>
        </w:rPr>
        <w:t>(1) … (4)</w:t>
      </w:r>
    </w:p>
    <w:p w:rsidR="00257161" w:rsidRDefault="00D6631A" w:rsidP="00FC2BB5">
      <w:pPr>
        <w:widowControl w:val="0"/>
        <w:tabs>
          <w:tab w:val="left" w:pos="0"/>
        </w:tabs>
        <w:jc w:val="both"/>
        <w:rPr>
          <w:rFonts w:ascii="Arial" w:hAnsi="Arial" w:cs="Arial"/>
          <w:sz w:val="18"/>
          <w:szCs w:val="18"/>
        </w:rPr>
      </w:pPr>
      <w:r w:rsidRPr="00E2345B">
        <w:rPr>
          <w:rFonts w:ascii="Arial" w:hAnsi="Arial" w:cs="Arial"/>
          <w:sz w:val="18"/>
          <w:szCs w:val="18"/>
        </w:rPr>
        <w:t xml:space="preserve">(5) </w:t>
      </w:r>
      <w:r w:rsidR="00FC2BB5" w:rsidRPr="00FC2BB5">
        <w:rPr>
          <w:rFonts w:ascii="Arial" w:hAnsi="Arial" w:cs="Arial"/>
          <w:sz w:val="18"/>
          <w:szCs w:val="18"/>
        </w:rPr>
        <w:t>Das Ergebnis der Grenzermittlung sowie die Abmarkung sind den Beteiligten, die die Anerkennungs- und Zustimmungserklärung gemäß Absatz 2 nicht abgegeben haben, schriftlich oder durch Offenlegung bekannt zu geben. Auf eine erneute Bekanntgabe des Ergebnisses der Grenzermittlung ist zu verzichten, soweit im Grenztermin hierzu bereits ausdrücklich Einwendungen erhoben und in der Niederschrift gemäß Absatz 4 protokolliert worden sind. Können Beteiligte für den Grenztermin nur mit unvertretbar hohem Aufwand ermittelt werden, so sind das Ergebnis der Grenzermittlung und die Abmarkung ebenfalls offen zu legen. Für die Offenlegung sind die Sätze 2 und 3 des § 13 Abs. 5 entsprechend anzuwenden. Das Ergebnis der Grenzermittlung gilt als anerkannt, wenn innerhalb eines Monats nach seiner Bekanntgabe keine Einwendungen erhoben werden.</w:t>
      </w:r>
    </w:p>
    <w:p w:rsidR="00FC2BB5" w:rsidRPr="00FC2BB5" w:rsidRDefault="00FC2BB5" w:rsidP="00FC2BB5">
      <w:pPr>
        <w:widowControl w:val="0"/>
        <w:tabs>
          <w:tab w:val="left" w:pos="0"/>
        </w:tabs>
        <w:jc w:val="both"/>
        <w:rPr>
          <w:rFonts w:ascii="Arial" w:hAnsi="Arial" w:cs="Arial"/>
          <w:sz w:val="18"/>
          <w:szCs w:val="18"/>
        </w:rPr>
      </w:pPr>
    </w:p>
    <w:p w:rsidR="00FC2BB5" w:rsidRPr="00E2345B" w:rsidRDefault="00FC2BB5">
      <w:pPr>
        <w:jc w:val="both"/>
        <w:rPr>
          <w:rFonts w:ascii="Arial" w:hAnsi="Arial" w:cs="Arial"/>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05"/>
      </w:tblGrid>
      <w:tr w:rsidR="005B2142" w:rsidRPr="00E2345B" w:rsidTr="00257161">
        <w:trPr>
          <w:trHeight w:val="1480"/>
        </w:trPr>
        <w:tc>
          <w:tcPr>
            <w:tcW w:w="10005" w:type="dxa"/>
          </w:tcPr>
          <w:p w:rsidR="00806B7E" w:rsidRDefault="00806B7E">
            <w:pPr>
              <w:jc w:val="both"/>
              <w:rPr>
                <w:rFonts w:ascii="Arial" w:hAnsi="Arial" w:cs="Arial"/>
                <w:sz w:val="18"/>
                <w:szCs w:val="18"/>
              </w:rPr>
            </w:pPr>
          </w:p>
          <w:p w:rsidR="005B2142" w:rsidRPr="00E2345B" w:rsidRDefault="005B2142">
            <w:pPr>
              <w:jc w:val="both"/>
              <w:rPr>
                <w:rFonts w:ascii="Arial" w:hAnsi="Arial" w:cs="Arial"/>
                <w:sz w:val="18"/>
                <w:szCs w:val="18"/>
              </w:rPr>
            </w:pPr>
            <w:r w:rsidRPr="00E2345B">
              <w:rPr>
                <w:rFonts w:ascii="Arial" w:hAnsi="Arial" w:cs="Arial"/>
                <w:sz w:val="18"/>
                <w:szCs w:val="18"/>
              </w:rPr>
              <w:t>Die Bekanntgabe wurde am ........................ zugestellt.</w:t>
            </w:r>
          </w:p>
          <w:p w:rsidR="005B2142" w:rsidRPr="00E2345B" w:rsidRDefault="005B2142">
            <w:pPr>
              <w:jc w:val="both"/>
              <w:rPr>
                <w:rFonts w:ascii="Arial" w:hAnsi="Arial" w:cs="Arial"/>
                <w:sz w:val="18"/>
                <w:szCs w:val="18"/>
              </w:rPr>
            </w:pPr>
            <w:r w:rsidRPr="00E2345B">
              <w:rPr>
                <w:rFonts w:ascii="Arial" w:hAnsi="Arial" w:cs="Arial"/>
                <w:sz w:val="18"/>
                <w:szCs w:val="18"/>
              </w:rPr>
              <w:t xml:space="preserve">Das Ergebnis der Grenzermittlung gilt durch Fristablauf </w:t>
            </w:r>
            <w:proofErr w:type="gramStart"/>
            <w:r w:rsidRPr="00E2345B">
              <w:rPr>
                <w:rFonts w:ascii="Arial" w:hAnsi="Arial" w:cs="Arial"/>
                <w:sz w:val="18"/>
                <w:szCs w:val="18"/>
              </w:rPr>
              <w:t>am .......................</w:t>
            </w:r>
            <w:proofErr w:type="gramEnd"/>
            <w:r w:rsidRPr="00E2345B">
              <w:rPr>
                <w:rFonts w:ascii="Arial" w:hAnsi="Arial" w:cs="Arial"/>
                <w:sz w:val="18"/>
                <w:szCs w:val="18"/>
              </w:rPr>
              <w:t xml:space="preserve"> als anerkannt.</w:t>
            </w:r>
          </w:p>
          <w:p w:rsidR="005B2142" w:rsidRPr="00E2345B" w:rsidRDefault="000B61C3">
            <w:pPr>
              <w:jc w:val="both"/>
              <w:rPr>
                <w:rFonts w:ascii="Arial" w:hAnsi="Arial" w:cs="Arial"/>
                <w:sz w:val="18"/>
                <w:szCs w:val="18"/>
              </w:rPr>
            </w:pPr>
            <w:r w:rsidRPr="00E2345B">
              <w:rPr>
                <w:rFonts w:ascii="Arial" w:hAnsi="Arial" w:cs="Arial"/>
                <w:sz w:val="18"/>
                <w:szCs w:val="18"/>
              </w:rPr>
              <w:t xml:space="preserve">Eine Klage gegen die </w:t>
            </w:r>
            <w:r w:rsidR="005B2142" w:rsidRPr="00E2345B">
              <w:rPr>
                <w:rFonts w:ascii="Arial" w:hAnsi="Arial" w:cs="Arial"/>
                <w:sz w:val="18"/>
                <w:szCs w:val="18"/>
              </w:rPr>
              <w:t xml:space="preserve">Abmarkung/amtliche Bestätigung von Grundstücksgrenzen ist </w:t>
            </w:r>
            <w:r w:rsidRPr="00E2345B">
              <w:rPr>
                <w:rFonts w:ascii="Arial" w:hAnsi="Arial" w:cs="Arial"/>
                <w:sz w:val="18"/>
                <w:szCs w:val="18"/>
              </w:rPr>
              <w:t>mir nicht bekannt. *</w:t>
            </w:r>
          </w:p>
          <w:p w:rsidR="000B61C3" w:rsidRPr="00E2345B" w:rsidRDefault="000B61C3">
            <w:pPr>
              <w:numPr>
                <w:ins w:id="1" w:author="Pauls" w:date="2013-04-18T10:20:00Z"/>
              </w:numPr>
              <w:jc w:val="both"/>
              <w:rPr>
                <w:rFonts w:ascii="Arial" w:hAnsi="Arial" w:cs="Arial"/>
                <w:sz w:val="18"/>
                <w:szCs w:val="18"/>
              </w:rPr>
            </w:pPr>
            <w:r w:rsidRPr="00E2345B">
              <w:rPr>
                <w:rFonts w:ascii="Arial" w:hAnsi="Arial" w:cs="Arial"/>
                <w:sz w:val="18"/>
                <w:szCs w:val="18"/>
              </w:rPr>
              <w:t>Gegen die Abmarkung/amtliche Bestätigung von Grundstücksgrenzen wurde am …………… Klage eingereicht. *</w:t>
            </w:r>
          </w:p>
          <w:p w:rsidR="00FC2BB5" w:rsidRDefault="00FC2BB5">
            <w:pPr>
              <w:jc w:val="center"/>
              <w:rPr>
                <w:rFonts w:ascii="Arial" w:hAnsi="Arial" w:cs="Arial"/>
                <w:sz w:val="18"/>
                <w:szCs w:val="18"/>
              </w:rPr>
            </w:pPr>
          </w:p>
          <w:p w:rsidR="005B2142" w:rsidRPr="00E2345B" w:rsidRDefault="005B2142">
            <w:pPr>
              <w:jc w:val="center"/>
              <w:rPr>
                <w:rFonts w:ascii="Arial" w:hAnsi="Arial" w:cs="Arial"/>
                <w:sz w:val="18"/>
                <w:szCs w:val="18"/>
              </w:rPr>
            </w:pPr>
            <w:r w:rsidRPr="00E2345B">
              <w:rPr>
                <w:rFonts w:ascii="Arial" w:hAnsi="Arial" w:cs="Arial"/>
                <w:sz w:val="18"/>
                <w:szCs w:val="18"/>
              </w:rPr>
              <w:t>..................................................................</w:t>
            </w:r>
          </w:p>
          <w:p w:rsidR="005B2142" w:rsidRPr="00E2345B" w:rsidRDefault="005B2142">
            <w:pPr>
              <w:jc w:val="center"/>
              <w:rPr>
                <w:rFonts w:ascii="Arial" w:hAnsi="Arial" w:cs="Arial"/>
                <w:sz w:val="18"/>
                <w:szCs w:val="18"/>
              </w:rPr>
            </w:pPr>
            <w:r w:rsidRPr="00E2345B">
              <w:rPr>
                <w:rFonts w:ascii="Arial" w:hAnsi="Arial" w:cs="Arial"/>
                <w:sz w:val="18"/>
                <w:szCs w:val="18"/>
              </w:rPr>
              <w:t>Unterschrift des/der Verhandlungsleiter/s/in</w:t>
            </w:r>
          </w:p>
        </w:tc>
      </w:tr>
    </w:tbl>
    <w:p w:rsidR="00BB538C" w:rsidRPr="00E2345B" w:rsidRDefault="00BB538C" w:rsidP="00257161">
      <w:pPr>
        <w:numPr>
          <w:ins w:id="2" w:author="Pauls" w:date="2013-04-18T10:25:00Z"/>
        </w:numPr>
        <w:jc w:val="both"/>
        <w:rPr>
          <w:rFonts w:ascii="Arial" w:hAnsi="Arial" w:cs="Arial"/>
          <w:sz w:val="2"/>
          <w:szCs w:val="2"/>
        </w:rPr>
      </w:pPr>
    </w:p>
    <w:sectPr w:rsidR="00BB538C" w:rsidRPr="00E2345B" w:rsidSect="000D716B">
      <w:headerReference w:type="default" r:id="rId9"/>
      <w:footerReference w:type="default" r:id="rId10"/>
      <w:pgSz w:w="11905" w:h="16837" w:code="9"/>
      <w:pgMar w:top="1134" w:right="851" w:bottom="1134" w:left="1134" w:header="567" w:footer="1134"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3F65" w:rsidRDefault="00183F65">
      <w:r>
        <w:separator/>
      </w:r>
    </w:p>
  </w:endnote>
  <w:endnote w:type="continuationSeparator" w:id="0">
    <w:p w:rsidR="00183F65" w:rsidRDefault="00183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81F" w:rsidRDefault="00F6681F">
    <w:pPr>
      <w:widowControl w:val="0"/>
      <w:rPr>
        <w:sz w:val="16"/>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3F65" w:rsidRDefault="00183F65">
      <w:r>
        <w:separator/>
      </w:r>
    </w:p>
  </w:footnote>
  <w:footnote w:type="continuationSeparator" w:id="0">
    <w:p w:rsidR="00183F65" w:rsidRDefault="00183F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81F" w:rsidRDefault="00F6681F" w:rsidP="00A575C9">
    <w:pPr>
      <w:pStyle w:val="Kopfzeile"/>
      <w:rPr>
        <w:rFonts w:ascii="Arial" w:hAnsi="Arial" w:cs="Arial"/>
        <w:sz w:val="18"/>
      </w:rPr>
    </w:pPr>
    <w:r>
      <w:rPr>
        <w:rFonts w:ascii="Arial" w:hAnsi="Arial" w:cs="Arial"/>
        <w:sz w:val="18"/>
      </w:rPr>
      <w:t xml:space="preserve">Anlage </w:t>
    </w:r>
    <w:r w:rsidR="00564735">
      <w:rPr>
        <w:rFonts w:ascii="Arial" w:hAnsi="Arial" w:cs="Arial"/>
        <w:sz w:val="18"/>
      </w:rPr>
      <w:t>14</w:t>
    </w:r>
    <w:r>
      <w:rPr>
        <w:rFonts w:ascii="Arial" w:hAnsi="Arial" w:cs="Arial"/>
        <w:sz w:val="18"/>
      </w:rPr>
      <w:t xml:space="preserve"> </w:t>
    </w:r>
    <w:proofErr w:type="spellStart"/>
    <w:r w:rsidRPr="00A575C9">
      <w:rPr>
        <w:rFonts w:ascii="Arial" w:hAnsi="Arial" w:cs="Arial"/>
        <w:sz w:val="18"/>
      </w:rPr>
      <w:t>ErhE</w:t>
    </w:r>
    <w:proofErr w:type="spellEnd"/>
    <w:r>
      <w:rPr>
        <w:rFonts w:ascii="Arial" w:hAnsi="Arial" w:cs="Arial"/>
        <w:sz w:val="18"/>
      </w:rPr>
      <w:t xml:space="preserve">, </w:t>
    </w:r>
    <w:r w:rsidRPr="00FC2BB5">
      <w:rPr>
        <w:rFonts w:ascii="Arial" w:hAnsi="Arial" w:cs="Arial"/>
        <w:sz w:val="18"/>
      </w:rPr>
      <w:t xml:space="preserve">Stand: </w:t>
    </w:r>
    <w:r w:rsidR="00564735">
      <w:rPr>
        <w:rFonts w:ascii="Arial" w:hAnsi="Arial" w:cs="Arial"/>
        <w:sz w:val="18"/>
      </w:rPr>
      <w:t>31.05.2016</w:t>
    </w:r>
    <w:r>
      <w:rPr>
        <w:rFonts w:ascii="Arial" w:hAnsi="Arial" w:cs="Arial"/>
        <w:sz w:val="18"/>
      </w:rPr>
      <w:tab/>
    </w:r>
    <w:r>
      <w:rPr>
        <w:rFonts w:ascii="Arial" w:hAnsi="Arial" w:cs="Arial"/>
        <w:sz w:val="18"/>
      </w:rPr>
      <w:tab/>
    </w:r>
    <w:r w:rsidRPr="00A575C9">
      <w:rPr>
        <w:rFonts w:ascii="Arial" w:hAnsi="Arial" w:cs="Arial"/>
        <w:sz w:val="18"/>
      </w:rPr>
      <w:t xml:space="preserve">Seite </w:t>
    </w:r>
    <w:r w:rsidRPr="00A575C9">
      <w:rPr>
        <w:rFonts w:ascii="Arial" w:hAnsi="Arial" w:cs="Arial"/>
        <w:b/>
        <w:sz w:val="18"/>
      </w:rPr>
      <w:fldChar w:fldCharType="begin"/>
    </w:r>
    <w:r w:rsidRPr="00A575C9">
      <w:rPr>
        <w:rFonts w:ascii="Arial" w:hAnsi="Arial" w:cs="Arial"/>
        <w:b/>
        <w:sz w:val="18"/>
      </w:rPr>
      <w:instrText>PAGE  \* Arabic  \* MERGEFORMAT</w:instrText>
    </w:r>
    <w:r w:rsidRPr="00A575C9">
      <w:rPr>
        <w:rFonts w:ascii="Arial" w:hAnsi="Arial" w:cs="Arial"/>
        <w:b/>
        <w:sz w:val="18"/>
      </w:rPr>
      <w:fldChar w:fldCharType="separate"/>
    </w:r>
    <w:r w:rsidR="003B5DB3">
      <w:rPr>
        <w:rFonts w:ascii="Arial" w:hAnsi="Arial" w:cs="Arial"/>
        <w:b/>
        <w:noProof/>
        <w:sz w:val="18"/>
      </w:rPr>
      <w:t>1</w:t>
    </w:r>
    <w:r w:rsidRPr="00A575C9">
      <w:rPr>
        <w:rFonts w:ascii="Arial" w:hAnsi="Arial" w:cs="Arial"/>
        <w:b/>
        <w:sz w:val="18"/>
      </w:rPr>
      <w:fldChar w:fldCharType="end"/>
    </w:r>
    <w:r w:rsidRPr="00A575C9">
      <w:rPr>
        <w:rFonts w:ascii="Arial" w:hAnsi="Arial" w:cs="Arial"/>
        <w:sz w:val="18"/>
      </w:rPr>
      <w:t xml:space="preserve"> von </w:t>
    </w:r>
    <w:r w:rsidRPr="00A575C9">
      <w:rPr>
        <w:rFonts w:ascii="Arial" w:hAnsi="Arial" w:cs="Arial"/>
        <w:b/>
        <w:sz w:val="18"/>
      </w:rPr>
      <w:fldChar w:fldCharType="begin"/>
    </w:r>
    <w:r w:rsidRPr="00A575C9">
      <w:rPr>
        <w:rFonts w:ascii="Arial" w:hAnsi="Arial" w:cs="Arial"/>
        <w:b/>
        <w:sz w:val="18"/>
      </w:rPr>
      <w:instrText>NUMPAGES  \* Arabic  \* MERGEFORMAT</w:instrText>
    </w:r>
    <w:r w:rsidRPr="00A575C9">
      <w:rPr>
        <w:rFonts w:ascii="Arial" w:hAnsi="Arial" w:cs="Arial"/>
        <w:b/>
        <w:sz w:val="18"/>
      </w:rPr>
      <w:fldChar w:fldCharType="separate"/>
    </w:r>
    <w:r w:rsidR="003B5DB3">
      <w:rPr>
        <w:rFonts w:ascii="Arial" w:hAnsi="Arial" w:cs="Arial"/>
        <w:b/>
        <w:noProof/>
        <w:sz w:val="18"/>
      </w:rPr>
      <w:t>3</w:t>
    </w:r>
    <w:r w:rsidRPr="00A575C9">
      <w:rPr>
        <w:rFonts w:ascii="Arial" w:hAnsi="Arial" w:cs="Arial"/>
        <w:b/>
        <w:sz w:val="18"/>
      </w:rPr>
      <w:fldChar w:fldCharType="end"/>
    </w:r>
    <w:r>
      <w:rPr>
        <w:rFonts w:ascii="Arial" w:hAnsi="Arial" w:cs="Arial"/>
        <w:sz w:val="18"/>
      </w:rPr>
      <w:tab/>
    </w:r>
    <w:r>
      <w:rPr>
        <w:rFonts w:ascii="Arial" w:hAnsi="Arial" w:cs="Arial"/>
        <w:sz w:val="18"/>
      </w:rPr>
      <w:tab/>
    </w:r>
  </w:p>
  <w:p w:rsidR="00F6681F" w:rsidRDefault="00F6681F" w:rsidP="00A575C9">
    <w:pPr>
      <w:pStyle w:val="Kopfzeile"/>
      <w:rPr>
        <w:rFonts w:ascii="Arial" w:hAnsi="Arial" w:cs="Arial"/>
        <w:sz w:val="18"/>
      </w:rPr>
    </w:pPr>
  </w:p>
  <w:p w:rsidR="00F6681F" w:rsidRPr="00E2345B" w:rsidRDefault="00F6681F" w:rsidP="00A575C9">
    <w:pPr>
      <w:pStyle w:val="Kopfzeile"/>
      <w:rPr>
        <w:rFonts w:ascii="Arial" w:hAnsi="Arial" w:cs="Arial"/>
        <w:sz w:val="18"/>
      </w:rPr>
    </w:pPr>
    <w:r>
      <w:rPr>
        <w:rFonts w:ascii="Arial" w:hAnsi="Arial" w:cs="Arial"/>
        <w:sz w:val="18"/>
      </w:rPr>
      <w:tab/>
    </w:r>
    <w:r>
      <w:rPr>
        <w:rFonts w:ascii="Arial" w:hAnsi="Arial" w:cs="Arial"/>
        <w:sz w:val="18"/>
      </w:rPr>
      <w:tab/>
    </w:r>
    <w:r w:rsidRPr="00A575C9">
      <w:rPr>
        <w:rFonts w:ascii="Arial" w:hAnsi="Arial" w:cs="Arial"/>
        <w:sz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9190D"/>
    <w:multiLevelType w:val="singleLevel"/>
    <w:tmpl w:val="587CF716"/>
    <w:lvl w:ilvl="0">
      <w:start w:val="5"/>
      <w:numFmt w:val="bullet"/>
      <w:lvlText w:val=""/>
      <w:lvlJc w:val="left"/>
      <w:pPr>
        <w:tabs>
          <w:tab w:val="num" w:pos="720"/>
        </w:tabs>
        <w:ind w:left="720" w:hanging="570"/>
      </w:pPr>
      <w:rPr>
        <w:rFonts w:ascii="Wingdings" w:hAnsi="Wingdings" w:hint="default"/>
        <w:sz w:val="32"/>
      </w:rPr>
    </w:lvl>
  </w:abstractNum>
  <w:abstractNum w:abstractNumId="1">
    <w:nsid w:val="2B035F2D"/>
    <w:multiLevelType w:val="singleLevel"/>
    <w:tmpl w:val="0BF88CAC"/>
    <w:lvl w:ilvl="0">
      <w:start w:val="84"/>
      <w:numFmt w:val="bullet"/>
      <w:lvlText w:val=""/>
      <w:lvlJc w:val="left"/>
      <w:pPr>
        <w:tabs>
          <w:tab w:val="num" w:pos="720"/>
        </w:tabs>
        <w:ind w:left="720" w:hanging="630"/>
      </w:pPr>
      <w:rPr>
        <w:rFonts w:ascii="Wingdings" w:hAnsi="Wingdings" w:hint="default"/>
      </w:rPr>
    </w:lvl>
  </w:abstractNum>
  <w:abstractNum w:abstractNumId="2">
    <w:nsid w:val="66BA2835"/>
    <w:multiLevelType w:val="singleLevel"/>
    <w:tmpl w:val="888CC3A6"/>
    <w:lvl w:ilvl="0">
      <w:start w:val="6"/>
      <w:numFmt w:val="bullet"/>
      <w:lvlText w:val=""/>
      <w:lvlJc w:val="left"/>
      <w:pPr>
        <w:tabs>
          <w:tab w:val="num" w:pos="720"/>
        </w:tabs>
        <w:ind w:left="720" w:hanging="630"/>
      </w:pPr>
      <w:rPr>
        <w:rFonts w:ascii="Wingdings" w:hAnsi="Wingdings" w:hint="default"/>
      </w:rPr>
    </w:lvl>
  </w:abstractNum>
  <w:abstractNum w:abstractNumId="3">
    <w:nsid w:val="720027D1"/>
    <w:multiLevelType w:val="hybridMultilevel"/>
    <w:tmpl w:val="34C0023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nsid w:val="7E10799B"/>
    <w:multiLevelType w:val="hybridMultilevel"/>
    <w:tmpl w:val="FCC6FB6C"/>
    <w:lvl w:ilvl="0" w:tplc="C40C832A">
      <w:start w:val="1"/>
      <w:numFmt w:val="bullet"/>
      <w:lvlText w:val="-"/>
      <w:lvlJc w:val="left"/>
      <w:pPr>
        <w:tabs>
          <w:tab w:val="num" w:pos="720"/>
        </w:tabs>
        <w:ind w:left="720" w:hanging="360"/>
      </w:pPr>
      <w:rPr>
        <w:rFonts w:ascii="Arial" w:hAnsi="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32F"/>
    <w:rsid w:val="00011169"/>
    <w:rsid w:val="0001697A"/>
    <w:rsid w:val="00087E13"/>
    <w:rsid w:val="000B1BF2"/>
    <w:rsid w:val="000B61C3"/>
    <w:rsid w:val="000D716B"/>
    <w:rsid w:val="000E0412"/>
    <w:rsid w:val="000E0433"/>
    <w:rsid w:val="000F5B47"/>
    <w:rsid w:val="00120989"/>
    <w:rsid w:val="0012132F"/>
    <w:rsid w:val="00131E07"/>
    <w:rsid w:val="00135776"/>
    <w:rsid w:val="00135984"/>
    <w:rsid w:val="00150DEB"/>
    <w:rsid w:val="00154B74"/>
    <w:rsid w:val="001700AE"/>
    <w:rsid w:val="00175AAB"/>
    <w:rsid w:val="00183F65"/>
    <w:rsid w:val="00215ADE"/>
    <w:rsid w:val="00231376"/>
    <w:rsid w:val="00235E73"/>
    <w:rsid w:val="00246D5F"/>
    <w:rsid w:val="0025331E"/>
    <w:rsid w:val="00257161"/>
    <w:rsid w:val="00282734"/>
    <w:rsid w:val="002B3353"/>
    <w:rsid w:val="002C7C74"/>
    <w:rsid w:val="00385C56"/>
    <w:rsid w:val="003B0883"/>
    <w:rsid w:val="003B399F"/>
    <w:rsid w:val="003B5DB3"/>
    <w:rsid w:val="003C1317"/>
    <w:rsid w:val="00402E65"/>
    <w:rsid w:val="004333A0"/>
    <w:rsid w:val="00454930"/>
    <w:rsid w:val="004B5DA4"/>
    <w:rsid w:val="004E5804"/>
    <w:rsid w:val="0053123A"/>
    <w:rsid w:val="00564735"/>
    <w:rsid w:val="00582A41"/>
    <w:rsid w:val="005B2142"/>
    <w:rsid w:val="005C2CCF"/>
    <w:rsid w:val="005C3D82"/>
    <w:rsid w:val="005F35F2"/>
    <w:rsid w:val="005F7EB6"/>
    <w:rsid w:val="006030FA"/>
    <w:rsid w:val="00645379"/>
    <w:rsid w:val="00663E94"/>
    <w:rsid w:val="0068249B"/>
    <w:rsid w:val="006C29E2"/>
    <w:rsid w:val="006D3174"/>
    <w:rsid w:val="006E1513"/>
    <w:rsid w:val="006F4109"/>
    <w:rsid w:val="0076691A"/>
    <w:rsid w:val="00776FB9"/>
    <w:rsid w:val="007B7F8B"/>
    <w:rsid w:val="00806955"/>
    <w:rsid w:val="00806B7E"/>
    <w:rsid w:val="008229A5"/>
    <w:rsid w:val="00834D0C"/>
    <w:rsid w:val="00841609"/>
    <w:rsid w:val="00853836"/>
    <w:rsid w:val="008B2C27"/>
    <w:rsid w:val="008C222F"/>
    <w:rsid w:val="008E51A5"/>
    <w:rsid w:val="008F26C9"/>
    <w:rsid w:val="008F2B17"/>
    <w:rsid w:val="00916519"/>
    <w:rsid w:val="00933ED2"/>
    <w:rsid w:val="00950C96"/>
    <w:rsid w:val="0096205D"/>
    <w:rsid w:val="009A65BE"/>
    <w:rsid w:val="00A343C1"/>
    <w:rsid w:val="00A45434"/>
    <w:rsid w:val="00A575C9"/>
    <w:rsid w:val="00A57A9E"/>
    <w:rsid w:val="00A653ED"/>
    <w:rsid w:val="00A7183C"/>
    <w:rsid w:val="00AD2347"/>
    <w:rsid w:val="00AD74EE"/>
    <w:rsid w:val="00B72067"/>
    <w:rsid w:val="00B85DB5"/>
    <w:rsid w:val="00BA6B26"/>
    <w:rsid w:val="00BB538C"/>
    <w:rsid w:val="00BD4B1A"/>
    <w:rsid w:val="00C21A42"/>
    <w:rsid w:val="00C35CBF"/>
    <w:rsid w:val="00C36CE7"/>
    <w:rsid w:val="00C477D2"/>
    <w:rsid w:val="00C63CC9"/>
    <w:rsid w:val="00C9316A"/>
    <w:rsid w:val="00C954B8"/>
    <w:rsid w:val="00CA4114"/>
    <w:rsid w:val="00CA7836"/>
    <w:rsid w:val="00CB3517"/>
    <w:rsid w:val="00CC1F79"/>
    <w:rsid w:val="00CD36BC"/>
    <w:rsid w:val="00CE606C"/>
    <w:rsid w:val="00D126EA"/>
    <w:rsid w:val="00D217A8"/>
    <w:rsid w:val="00D6631A"/>
    <w:rsid w:val="00DC6FCB"/>
    <w:rsid w:val="00DE0B7E"/>
    <w:rsid w:val="00DE26E1"/>
    <w:rsid w:val="00DE4216"/>
    <w:rsid w:val="00DF26BE"/>
    <w:rsid w:val="00E2345B"/>
    <w:rsid w:val="00E72108"/>
    <w:rsid w:val="00EA1B6F"/>
    <w:rsid w:val="00EC6928"/>
    <w:rsid w:val="00F16F9A"/>
    <w:rsid w:val="00F6681F"/>
    <w:rsid w:val="00F80CDB"/>
    <w:rsid w:val="00FC2BB5"/>
    <w:rsid w:val="00FE71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paragraph" w:styleId="Funotentext">
    <w:name w:val="footnote text"/>
    <w:basedOn w:val="Standard"/>
    <w:semiHidden/>
  </w:style>
  <w:style w:type="character" w:styleId="Funotenzeichen">
    <w:name w:val="footnote reference"/>
    <w:semiHidden/>
    <w:rPr>
      <w:vertAlign w:val="superscript"/>
    </w:rPr>
  </w:style>
  <w:style w:type="character" w:styleId="Kommentarzeichen">
    <w:name w:val="annotation reference"/>
    <w:semiHidden/>
    <w:rsid w:val="008B2C27"/>
    <w:rPr>
      <w:sz w:val="16"/>
      <w:szCs w:val="16"/>
    </w:rPr>
  </w:style>
  <w:style w:type="paragraph" w:styleId="Kommentartext">
    <w:name w:val="annotation text"/>
    <w:basedOn w:val="Standard"/>
    <w:semiHidden/>
    <w:rsid w:val="008B2C27"/>
  </w:style>
  <w:style w:type="paragraph" w:styleId="Kommentarthema">
    <w:name w:val="annotation subject"/>
    <w:basedOn w:val="Kommentartext"/>
    <w:next w:val="Kommentartext"/>
    <w:semiHidden/>
    <w:rsid w:val="008B2C27"/>
    <w:rPr>
      <w:b/>
      <w:bCs/>
    </w:rPr>
  </w:style>
  <w:style w:type="paragraph" w:styleId="Sprechblasentext">
    <w:name w:val="Balloon Text"/>
    <w:basedOn w:val="Standard"/>
    <w:semiHidden/>
    <w:rsid w:val="008B2C27"/>
    <w:rPr>
      <w:rFonts w:ascii="Tahoma" w:hAnsi="Tahoma" w:cs="Tahoma"/>
      <w:sz w:val="16"/>
      <w:szCs w:val="16"/>
    </w:rPr>
  </w:style>
  <w:style w:type="paragraph" w:customStyle="1" w:styleId="Flietext">
    <w:name w:val="Fließtext"/>
    <w:basedOn w:val="Standard"/>
    <w:rsid w:val="008F26C9"/>
    <w:pPr>
      <w:spacing w:before="120" w:line="320" w:lineRule="exact"/>
      <w:jc w:val="both"/>
    </w:pPr>
    <w:rPr>
      <w:rFonts w:ascii="Arial" w:hAnsi="Arial"/>
      <w:sz w:val="24"/>
      <w:szCs w:val="24"/>
    </w:rPr>
  </w:style>
  <w:style w:type="paragraph" w:styleId="Textkrper2">
    <w:name w:val="Body Text 2"/>
    <w:basedOn w:val="Standard"/>
    <w:rsid w:val="008F26C9"/>
    <w:rPr>
      <w:rFonts w:ascii="Arial" w:hAnsi="Arial"/>
      <w:snapToGrid w:val="0"/>
      <w:sz w:val="24"/>
    </w:rPr>
  </w:style>
  <w:style w:type="paragraph" w:customStyle="1" w:styleId="lrdetail">
    <w:name w:val="lrdetail"/>
    <w:basedOn w:val="Standard"/>
    <w:rsid w:val="006F4109"/>
    <w:pPr>
      <w:spacing w:before="100" w:beforeAutospacing="1" w:after="100" w:afterAutospacing="1"/>
    </w:pPr>
    <w:rPr>
      <w:sz w:val="24"/>
      <w:szCs w:val="24"/>
    </w:rPr>
  </w:style>
  <w:style w:type="paragraph" w:styleId="StandardWeb">
    <w:name w:val="Normal (Web)"/>
    <w:basedOn w:val="Standard"/>
    <w:uiPriority w:val="99"/>
    <w:rsid w:val="006F4109"/>
    <w:pPr>
      <w:spacing w:before="100" w:beforeAutospacing="1" w:after="100" w:afterAutospacing="1"/>
    </w:pPr>
    <w:rPr>
      <w:sz w:val="24"/>
      <w:szCs w:val="24"/>
    </w:rPr>
  </w:style>
  <w:style w:type="paragraph" w:styleId="Textkrper">
    <w:name w:val="Body Text"/>
    <w:basedOn w:val="Standard"/>
    <w:rsid w:val="00135984"/>
    <w:pPr>
      <w:spacing w:after="120"/>
    </w:pPr>
  </w:style>
  <w:style w:type="paragraph" w:styleId="Dokumentstruktur">
    <w:name w:val="Document Map"/>
    <w:basedOn w:val="Standard"/>
    <w:semiHidden/>
    <w:rsid w:val="00E2345B"/>
    <w:pPr>
      <w:shd w:val="clear" w:color="auto" w:fill="000080"/>
    </w:pPr>
    <w:rPr>
      <w:rFonts w:ascii="Tahoma" w:hAnsi="Tahoma" w:cs="Tahoma"/>
    </w:rPr>
  </w:style>
  <w:style w:type="character" w:customStyle="1" w:styleId="FuzeileZchn">
    <w:name w:val="Fußzeile Zchn"/>
    <w:link w:val="Fuzeile"/>
    <w:uiPriority w:val="99"/>
    <w:rsid w:val="00AD23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paragraph" w:styleId="Funotentext">
    <w:name w:val="footnote text"/>
    <w:basedOn w:val="Standard"/>
    <w:semiHidden/>
  </w:style>
  <w:style w:type="character" w:styleId="Funotenzeichen">
    <w:name w:val="footnote reference"/>
    <w:semiHidden/>
    <w:rPr>
      <w:vertAlign w:val="superscript"/>
    </w:rPr>
  </w:style>
  <w:style w:type="character" w:styleId="Kommentarzeichen">
    <w:name w:val="annotation reference"/>
    <w:semiHidden/>
    <w:rsid w:val="008B2C27"/>
    <w:rPr>
      <w:sz w:val="16"/>
      <w:szCs w:val="16"/>
    </w:rPr>
  </w:style>
  <w:style w:type="paragraph" w:styleId="Kommentartext">
    <w:name w:val="annotation text"/>
    <w:basedOn w:val="Standard"/>
    <w:semiHidden/>
    <w:rsid w:val="008B2C27"/>
  </w:style>
  <w:style w:type="paragraph" w:styleId="Kommentarthema">
    <w:name w:val="annotation subject"/>
    <w:basedOn w:val="Kommentartext"/>
    <w:next w:val="Kommentartext"/>
    <w:semiHidden/>
    <w:rsid w:val="008B2C27"/>
    <w:rPr>
      <w:b/>
      <w:bCs/>
    </w:rPr>
  </w:style>
  <w:style w:type="paragraph" w:styleId="Sprechblasentext">
    <w:name w:val="Balloon Text"/>
    <w:basedOn w:val="Standard"/>
    <w:semiHidden/>
    <w:rsid w:val="008B2C27"/>
    <w:rPr>
      <w:rFonts w:ascii="Tahoma" w:hAnsi="Tahoma" w:cs="Tahoma"/>
      <w:sz w:val="16"/>
      <w:szCs w:val="16"/>
    </w:rPr>
  </w:style>
  <w:style w:type="paragraph" w:customStyle="1" w:styleId="Flietext">
    <w:name w:val="Fließtext"/>
    <w:basedOn w:val="Standard"/>
    <w:rsid w:val="008F26C9"/>
    <w:pPr>
      <w:spacing w:before="120" w:line="320" w:lineRule="exact"/>
      <w:jc w:val="both"/>
    </w:pPr>
    <w:rPr>
      <w:rFonts w:ascii="Arial" w:hAnsi="Arial"/>
      <w:sz w:val="24"/>
      <w:szCs w:val="24"/>
    </w:rPr>
  </w:style>
  <w:style w:type="paragraph" w:styleId="Textkrper2">
    <w:name w:val="Body Text 2"/>
    <w:basedOn w:val="Standard"/>
    <w:rsid w:val="008F26C9"/>
    <w:rPr>
      <w:rFonts w:ascii="Arial" w:hAnsi="Arial"/>
      <w:snapToGrid w:val="0"/>
      <w:sz w:val="24"/>
    </w:rPr>
  </w:style>
  <w:style w:type="paragraph" w:customStyle="1" w:styleId="lrdetail">
    <w:name w:val="lrdetail"/>
    <w:basedOn w:val="Standard"/>
    <w:rsid w:val="006F4109"/>
    <w:pPr>
      <w:spacing w:before="100" w:beforeAutospacing="1" w:after="100" w:afterAutospacing="1"/>
    </w:pPr>
    <w:rPr>
      <w:sz w:val="24"/>
      <w:szCs w:val="24"/>
    </w:rPr>
  </w:style>
  <w:style w:type="paragraph" w:styleId="StandardWeb">
    <w:name w:val="Normal (Web)"/>
    <w:basedOn w:val="Standard"/>
    <w:uiPriority w:val="99"/>
    <w:rsid w:val="006F4109"/>
    <w:pPr>
      <w:spacing w:before="100" w:beforeAutospacing="1" w:after="100" w:afterAutospacing="1"/>
    </w:pPr>
    <w:rPr>
      <w:sz w:val="24"/>
      <w:szCs w:val="24"/>
    </w:rPr>
  </w:style>
  <w:style w:type="paragraph" w:styleId="Textkrper">
    <w:name w:val="Body Text"/>
    <w:basedOn w:val="Standard"/>
    <w:rsid w:val="00135984"/>
    <w:pPr>
      <w:spacing w:after="120"/>
    </w:pPr>
  </w:style>
  <w:style w:type="paragraph" w:styleId="Dokumentstruktur">
    <w:name w:val="Document Map"/>
    <w:basedOn w:val="Standard"/>
    <w:semiHidden/>
    <w:rsid w:val="00E2345B"/>
    <w:pPr>
      <w:shd w:val="clear" w:color="auto" w:fill="000080"/>
    </w:pPr>
    <w:rPr>
      <w:rFonts w:ascii="Tahoma" w:hAnsi="Tahoma" w:cs="Tahoma"/>
    </w:rPr>
  </w:style>
  <w:style w:type="character" w:customStyle="1" w:styleId="FuzeileZchn">
    <w:name w:val="Fußzeile Zchn"/>
    <w:link w:val="Fuzeile"/>
    <w:uiPriority w:val="99"/>
    <w:rsid w:val="00AD23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477820">
      <w:bodyDiv w:val="1"/>
      <w:marLeft w:val="0"/>
      <w:marRight w:val="0"/>
      <w:marTop w:val="0"/>
      <w:marBottom w:val="0"/>
      <w:divBdr>
        <w:top w:val="none" w:sz="0" w:space="0" w:color="auto"/>
        <w:left w:val="none" w:sz="0" w:space="0" w:color="auto"/>
        <w:bottom w:val="none" w:sz="0" w:space="0" w:color="auto"/>
        <w:right w:val="none" w:sz="0" w:space="0" w:color="auto"/>
      </w:divBdr>
    </w:div>
    <w:div w:id="1590001612">
      <w:bodyDiv w:val="1"/>
      <w:marLeft w:val="0"/>
      <w:marRight w:val="0"/>
      <w:marTop w:val="0"/>
      <w:marBottom w:val="0"/>
      <w:divBdr>
        <w:top w:val="none" w:sz="0" w:space="0" w:color="auto"/>
        <w:left w:val="none" w:sz="0" w:space="0" w:color="auto"/>
        <w:bottom w:val="none" w:sz="0" w:space="0" w:color="auto"/>
        <w:right w:val="none" w:sz="0" w:space="0" w:color="auto"/>
      </w:divBdr>
    </w:div>
    <w:div w:id="2060863510">
      <w:bodyDiv w:val="1"/>
      <w:marLeft w:val="75"/>
      <w:marRight w:val="75"/>
      <w:marTop w:val="75"/>
      <w:marBottom w:val="75"/>
      <w:divBdr>
        <w:top w:val="none" w:sz="0" w:space="0" w:color="auto"/>
        <w:left w:val="none" w:sz="0" w:space="0" w:color="auto"/>
        <w:bottom w:val="none" w:sz="0" w:space="0" w:color="auto"/>
        <w:right w:val="none" w:sz="0" w:space="0" w:color="auto"/>
      </w:divBdr>
      <w:divsChild>
        <w:div w:id="399332401">
          <w:marLeft w:val="0"/>
          <w:marRight w:val="120"/>
          <w:marTop w:val="0"/>
          <w:marBottom w:val="0"/>
          <w:divBdr>
            <w:top w:val="none" w:sz="0" w:space="0" w:color="auto"/>
            <w:left w:val="none" w:sz="0" w:space="0" w:color="auto"/>
            <w:bottom w:val="none" w:sz="0" w:space="0" w:color="auto"/>
            <w:right w:val="none" w:sz="0" w:space="0" w:color="auto"/>
          </w:divBdr>
          <w:divsChild>
            <w:div w:id="155540680">
              <w:marLeft w:val="168"/>
              <w:marRight w:val="168"/>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92754-3C54-4A58-BC1B-4F57A2942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1280</Words>
  <Characters>8065</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(Vermessungsstelle)</vt:lpstr>
    </vt:vector>
  </TitlesOfParts>
  <Company>Stadt Wuppertal</Company>
  <LinksUpToDate>false</LinksUpToDate>
  <CharactersWithSpaces>9327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(Vermessungsstelle)</dc:title>
  <dc:creator>Stadt Wuppertal</dc:creator>
  <cp:lastModifiedBy>Heitmann, Stephan</cp:lastModifiedBy>
  <cp:revision>2</cp:revision>
  <cp:lastPrinted>2014-11-18T09:41:00Z</cp:lastPrinted>
  <dcterms:created xsi:type="dcterms:W3CDTF">2016-07-15T08:56:00Z</dcterms:created>
  <dcterms:modified xsi:type="dcterms:W3CDTF">2016-07-15T08:56:00Z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